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D96ED3" w:rsidRDefault="00D81AB5" w:rsidP="00D81AB5">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ЗАПРОСЕ КОТИРОВОК</w:t>
      </w:r>
      <w:r w:rsidR="00BA7128">
        <w:rPr>
          <w:rStyle w:val="FootnoteReference"/>
          <w:rFonts w:ascii="GHEA Grapalat" w:hAnsi="GHEA Grapalat"/>
          <w:i w:val="0"/>
          <w:sz w:val="24"/>
          <w:szCs w:val="24"/>
        </w:rPr>
        <w:footnoteReference w:customMarkFollows="1" w:id="2"/>
        <w:t>*</w:t>
      </w:r>
    </w:p>
    <w:p w:rsidR="0091042F" w:rsidRPr="006169BC"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D96ED3" w:rsidRPr="00D96ED3">
        <w:rPr>
          <w:rFonts w:ascii="GHEA Grapalat" w:hAnsi="GHEA Grapalat"/>
          <w:i w:val="0"/>
          <w:sz w:val="24"/>
          <w:szCs w:val="24"/>
        </w:rPr>
        <w:t>27</w:t>
      </w:r>
      <w:r w:rsidR="006169BC" w:rsidRPr="006169BC">
        <w:rPr>
          <w:rFonts w:ascii="GHEA Grapalat" w:hAnsi="GHEA Grapalat"/>
          <w:i w:val="0"/>
          <w:sz w:val="24"/>
          <w:szCs w:val="24"/>
        </w:rPr>
        <w:t>.12.</w:t>
      </w:r>
      <w:r w:rsidRPr="009044F1">
        <w:rPr>
          <w:rFonts w:ascii="GHEA Grapalat" w:hAnsi="GHEA Grapalat"/>
          <w:i w:val="0"/>
          <w:sz w:val="24"/>
          <w:szCs w:val="24"/>
        </w:rPr>
        <w:t>20</w:t>
      </w:r>
      <w:r w:rsidR="006169BC" w:rsidRPr="006169BC">
        <w:rPr>
          <w:rFonts w:ascii="GHEA Grapalat" w:hAnsi="GHEA Grapalat"/>
          <w:i w:val="0"/>
          <w:sz w:val="24"/>
          <w:szCs w:val="24"/>
        </w:rPr>
        <w:t>19</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"номер решения" </w:t>
      </w:r>
      <w:r w:rsidR="006169BC" w:rsidRPr="006169BC">
        <w:rPr>
          <w:rFonts w:ascii="GHEA Grapalat" w:hAnsi="GHEA Grapalat"/>
          <w:i w:val="0"/>
          <w:sz w:val="24"/>
          <w:szCs w:val="24"/>
        </w:rPr>
        <w:t>1</w:t>
      </w:r>
    </w:p>
    <w:p w:rsidR="0091042F" w:rsidRPr="006169BC"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D96ED3">
        <w:rPr>
          <w:rFonts w:ascii="GHEA Grapalat" w:hAnsi="GHEA Grapalat"/>
          <w:i w:val="0"/>
          <w:sz w:val="24"/>
          <w:szCs w:val="24"/>
          <w:lang w:val="en-US"/>
        </w:rPr>
        <w:t>AMD</w:t>
      </w:r>
      <w:r w:rsidR="00D96ED3" w:rsidRPr="00680CA6">
        <w:rPr>
          <w:rFonts w:ascii="GHEA Grapalat" w:hAnsi="GHEA Grapalat"/>
          <w:i w:val="0"/>
          <w:sz w:val="24"/>
          <w:szCs w:val="24"/>
        </w:rPr>
        <w:t>-</w:t>
      </w:r>
      <w:r w:rsidR="00D96ED3">
        <w:rPr>
          <w:rFonts w:ascii="GHEA Grapalat" w:hAnsi="GHEA Grapalat"/>
          <w:i w:val="0"/>
          <w:sz w:val="24"/>
          <w:szCs w:val="24"/>
          <w:lang w:val="en-US"/>
        </w:rPr>
        <w:t>GHAPDzB</w:t>
      </w:r>
      <w:r w:rsidR="00D96ED3" w:rsidRPr="00680CA6">
        <w:rPr>
          <w:rFonts w:ascii="GHEA Grapalat" w:hAnsi="GHEA Grapalat"/>
          <w:i w:val="0"/>
          <w:sz w:val="24"/>
          <w:szCs w:val="24"/>
        </w:rPr>
        <w:t>-19/2</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6169BC" w:rsidRPr="00D96ED3" w:rsidRDefault="006169BC" w:rsidP="00B46D58">
      <w:pPr>
        <w:pStyle w:val="BodyTextIndent"/>
        <w:widowControl w:val="0"/>
        <w:spacing w:after="160" w:line="240" w:lineRule="auto"/>
        <w:ind w:firstLine="567"/>
        <w:rPr>
          <w:rFonts w:ascii="GHEA Grapalat" w:hAnsi="GHEA Grapalat"/>
          <w:i w:val="0"/>
          <w:sz w:val="24"/>
          <w:szCs w:val="24"/>
        </w:rPr>
      </w:pPr>
      <w:r w:rsidRPr="006169BC">
        <w:rPr>
          <w:rFonts w:ascii="GHEA Grapalat" w:hAnsi="GHEA Grapalat"/>
          <w:i w:val="0"/>
          <w:sz w:val="24"/>
          <w:szCs w:val="24"/>
        </w:rPr>
        <w:t>Заказчик: ГНКО «Аревшатская средняя школа Араратского марза Республики Армения», расположенная в Араратском марзе, c. Аревшат, ул. Мхчяна, 15 дом, объявляет одноэтапное предложение.</w:t>
      </w:r>
    </w:p>
    <w:p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6169BC" w:rsidP="00B46D58">
      <w:pPr>
        <w:pStyle w:val="BodyTextIndent"/>
        <w:widowControl w:val="0"/>
        <w:spacing w:line="240" w:lineRule="auto"/>
        <w:ind w:firstLine="0"/>
        <w:rPr>
          <w:rFonts w:ascii="GHEA Grapalat" w:hAnsi="GHEA Grapalat"/>
          <w:i w:val="0"/>
          <w:sz w:val="24"/>
          <w:szCs w:val="24"/>
        </w:rPr>
      </w:pPr>
      <w:r w:rsidRPr="006169BC">
        <w:rPr>
          <w:rFonts w:ascii="GHEA Grapalat" w:hAnsi="GHEA Grapalat"/>
          <w:i w:val="0"/>
          <w:sz w:val="24"/>
          <w:szCs w:val="24"/>
        </w:rPr>
        <w:t xml:space="preserve">Продуктов питания </w:t>
      </w:r>
      <w:r w:rsidR="00782D60">
        <w:rPr>
          <w:rFonts w:ascii="GHEA Grapalat" w:hAnsi="GHEA Grapalat"/>
          <w:i w:val="0"/>
          <w:sz w:val="24"/>
          <w:szCs w:val="24"/>
        </w:rPr>
        <w:t>(далее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D81AB5"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в бумажной форме необходимо обратиться к заказчику до</w:t>
      </w:r>
      <w:r w:rsidR="00B67DA7" w:rsidRPr="00B67DA7">
        <w:rPr>
          <w:rFonts w:ascii="GHEA Grapalat" w:hAnsi="GHEA Grapalat"/>
          <w:i w:val="0"/>
          <w:sz w:val="24"/>
          <w:szCs w:val="24"/>
        </w:rPr>
        <w:t xml:space="preserve"> </w:t>
      </w:r>
      <w:r w:rsidR="00D96ED3" w:rsidRPr="00D96ED3">
        <w:rPr>
          <w:rFonts w:ascii="GHEA Grapalat" w:hAnsi="GHEA Grapalat"/>
          <w:i w:val="0"/>
          <w:sz w:val="24"/>
          <w:szCs w:val="24"/>
        </w:rPr>
        <w:t xml:space="preserve">13 </w:t>
      </w:r>
      <w:r w:rsidRPr="009044F1">
        <w:rPr>
          <w:rFonts w:ascii="GHEA Grapalat" w:hAnsi="GHEA Grapalat"/>
          <w:i w:val="0"/>
          <w:sz w:val="24"/>
          <w:szCs w:val="24"/>
        </w:rPr>
        <w:t>часов</w:t>
      </w:r>
      <w:r w:rsidR="00971F4A" w:rsidRPr="00971F4A">
        <w:rPr>
          <w:rFonts w:ascii="GHEA Grapalat" w:hAnsi="GHEA Grapalat"/>
          <w:i w:val="0"/>
          <w:sz w:val="24"/>
          <w:szCs w:val="24"/>
        </w:rPr>
        <w:t xml:space="preserve"> </w:t>
      </w:r>
      <w:r w:rsidR="00B67DA7" w:rsidRPr="00B67DA7">
        <w:rPr>
          <w:rFonts w:ascii="GHEA Grapalat" w:hAnsi="GHEA Grapalat"/>
          <w:i w:val="0"/>
          <w:sz w:val="24"/>
          <w:szCs w:val="24"/>
        </w:rPr>
        <w:t>12:00</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w:t>
      </w:r>
      <w:r w:rsidR="00D81AB5" w:rsidRPr="00D81AB5">
        <w:rPr>
          <w:rFonts w:ascii="GHEA Grapalat" w:hAnsi="GHEA Grapalat"/>
          <w:i w:val="0"/>
          <w:sz w:val="24"/>
          <w:szCs w:val="24"/>
        </w:rPr>
        <w:t xml:space="preserve"> </w:t>
      </w:r>
      <w:r w:rsidRPr="009044F1">
        <w:rPr>
          <w:rFonts w:ascii="GHEA Grapalat" w:hAnsi="GHEA Grapalat"/>
          <w:i w:val="0"/>
          <w:sz w:val="24"/>
          <w:szCs w:val="24"/>
        </w:rPr>
        <w:t>в первый рабочий день, следующий за получением такого требования.</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0F11E5" w:rsidRDefault="003F6ED1" w:rsidP="003F6ED1">
      <w:pPr>
        <w:pStyle w:val="BodyTextIndent"/>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 xml:space="preserve">на </w:t>
      </w:r>
      <w:r w:rsidR="00D81AB5">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154690" w:rsidRPr="006169BC">
        <w:rPr>
          <w:rFonts w:ascii="GHEA Grapalat" w:hAnsi="GHEA Grapalat"/>
          <w:i w:val="0"/>
          <w:sz w:val="24"/>
          <w:szCs w:val="24"/>
        </w:rPr>
        <w:t>Аревшат, ул. Мхчяна, 15 дом,</w:t>
      </w:r>
    </w:p>
    <w:p w:rsidR="003F6ED1" w:rsidRPr="000F11E5" w:rsidRDefault="003F6ED1" w:rsidP="001516B2">
      <w:pPr>
        <w:pStyle w:val="BodyTextIndent"/>
        <w:widowControl w:val="0"/>
        <w:spacing w:after="160" w:line="240" w:lineRule="auto"/>
        <w:ind w:firstLine="0"/>
        <w:contextualSpacing/>
        <w:rPr>
          <w:rFonts w:ascii="GHEA Grapalat" w:hAnsi="GHEA Grapalat"/>
          <w:i w:val="0"/>
          <w:sz w:val="24"/>
          <w:szCs w:val="24"/>
        </w:rPr>
      </w:pPr>
      <w:r w:rsidRPr="000F0CA8">
        <w:rPr>
          <w:rFonts w:ascii="GHEA Grapalat" w:hAnsi="GHEA Grapalat"/>
          <w:i w:val="0"/>
          <w:sz w:val="24"/>
          <w:szCs w:val="24"/>
        </w:rPr>
        <w:lastRenderedPageBreak/>
        <w:t xml:space="preserve">в документарной форме, до </w:t>
      </w:r>
      <w:r w:rsidR="00B67DA7" w:rsidRPr="00B67DA7">
        <w:rPr>
          <w:rFonts w:ascii="GHEA Grapalat" w:hAnsi="GHEA Grapalat"/>
          <w:i w:val="0"/>
          <w:sz w:val="24"/>
          <w:szCs w:val="24"/>
        </w:rPr>
        <w:t xml:space="preserve">12:00 </w:t>
      </w:r>
      <w:r w:rsidRPr="000F0CA8">
        <w:rPr>
          <w:rFonts w:ascii="GHEA Grapalat" w:hAnsi="GHEA Grapalat"/>
          <w:i w:val="0"/>
          <w:sz w:val="24"/>
          <w:szCs w:val="24"/>
        </w:rPr>
        <w:t xml:space="preserve">часов </w:t>
      </w:r>
      <w:r w:rsidR="00D96ED3" w:rsidRPr="00D96ED3">
        <w:rPr>
          <w:rFonts w:ascii="GHEA Grapalat" w:hAnsi="GHEA Grapalat"/>
          <w:i w:val="0"/>
          <w:sz w:val="24"/>
          <w:szCs w:val="24"/>
        </w:rPr>
        <w:t>13</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F6ED1" w:rsidRPr="00B67DA7" w:rsidRDefault="003F6ED1" w:rsidP="001516B2">
      <w:pPr>
        <w:pStyle w:val="BodyTextIndent"/>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154690" w:rsidRPr="006169BC">
        <w:rPr>
          <w:rFonts w:ascii="GHEA Grapalat" w:hAnsi="GHEA Grapalat"/>
          <w:i w:val="0"/>
          <w:sz w:val="24"/>
          <w:szCs w:val="24"/>
        </w:rPr>
        <w:t>Аревшат, ул. Мхчяна, 15 дом,</w:t>
      </w:r>
      <w:r w:rsidRPr="000F0CA8">
        <w:rPr>
          <w:rFonts w:ascii="GHEA Grapalat" w:hAnsi="GHEA Grapalat"/>
          <w:i w:val="0"/>
          <w:sz w:val="24"/>
          <w:szCs w:val="24"/>
        </w:rPr>
        <w:t xml:space="preserve">, в </w:t>
      </w:r>
      <w:r w:rsidR="00B67DA7" w:rsidRPr="00B67DA7">
        <w:rPr>
          <w:rFonts w:ascii="GHEA Grapalat" w:hAnsi="GHEA Grapalat"/>
          <w:i w:val="0"/>
          <w:sz w:val="24"/>
          <w:szCs w:val="24"/>
        </w:rPr>
        <w:t xml:space="preserve">12:00 </w:t>
      </w:r>
      <w:r w:rsidR="00B67DA7">
        <w:rPr>
          <w:rFonts w:ascii="GHEA Grapalat" w:hAnsi="GHEA Grapalat"/>
          <w:i w:val="0"/>
          <w:sz w:val="24"/>
          <w:szCs w:val="24"/>
        </w:rPr>
        <w:t xml:space="preserve">часов </w:t>
      </w:r>
      <w:r w:rsidR="00D96ED3" w:rsidRPr="00D96ED3">
        <w:rPr>
          <w:rFonts w:ascii="GHEA Grapalat" w:hAnsi="GHEA Grapalat"/>
          <w:i w:val="0"/>
          <w:sz w:val="24"/>
          <w:szCs w:val="24"/>
        </w:rPr>
        <w:t>13</w:t>
      </w:r>
      <w:r w:rsidR="00B67DA7" w:rsidRPr="00B67DA7">
        <w:rPr>
          <w:rFonts w:ascii="GHEA Grapalat" w:hAnsi="GHEA Grapalat"/>
          <w:i w:val="0"/>
          <w:sz w:val="24"/>
          <w:szCs w:val="24"/>
        </w:rPr>
        <w:t xml:space="preserve"> дня:</w:t>
      </w:r>
    </w:p>
    <w:p w:rsidR="00BE1C5E" w:rsidRPr="001B32D9" w:rsidRDefault="001305C6"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BE1C5E" w:rsidRPr="00D96ED3" w:rsidRDefault="0075469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B67DA7">
        <w:rPr>
          <w:rFonts w:ascii="GHEA Grapalat" w:hAnsi="GHEA Grapalat"/>
          <w:i w:val="0"/>
          <w:sz w:val="24"/>
          <w:szCs w:val="24"/>
          <w:lang w:val="en-US"/>
        </w:rPr>
        <w:t>T</w:t>
      </w:r>
      <w:r w:rsidR="00B67DA7" w:rsidRPr="00D96ED3">
        <w:rPr>
          <w:rFonts w:ascii="GHEA Grapalat" w:hAnsi="GHEA Grapalat"/>
          <w:i w:val="0"/>
          <w:sz w:val="24"/>
          <w:szCs w:val="24"/>
        </w:rPr>
        <w:t xml:space="preserve">. </w:t>
      </w:r>
      <w:r w:rsidR="00B67DA7" w:rsidRPr="00D96ED3">
        <w:rPr>
          <w:rFonts w:ascii="GHEA Grapalat" w:hAnsi="GHEA Grapalat"/>
          <w:i w:val="0"/>
          <w:sz w:val="24"/>
          <w:szCs w:val="24"/>
        </w:rPr>
        <w:br/>
        <w:t>Оганесян.</w:t>
      </w:r>
    </w:p>
    <w:p w:rsidR="00754697" w:rsidRPr="00B67DA7" w:rsidRDefault="00754697" w:rsidP="00B67DA7">
      <w:pPr>
        <w:pStyle w:val="BodyTextIndent"/>
        <w:widowControl w:val="0"/>
        <w:spacing w:after="160" w:line="240" w:lineRule="auto"/>
        <w:ind w:left="696"/>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sidR="00B67DA7" w:rsidRPr="00B67DA7">
        <w:rPr>
          <w:rFonts w:ascii="GHEA Grapalat" w:hAnsi="GHEA Grapalat"/>
          <w:i w:val="0"/>
          <w:sz w:val="24"/>
          <w:szCs w:val="24"/>
        </w:rPr>
        <w:t>374 94 070166</w:t>
      </w:r>
    </w:p>
    <w:p w:rsidR="00754697" w:rsidRPr="00B67DA7" w:rsidRDefault="00754697" w:rsidP="00B46D58">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 xml:space="preserve">Электронная почта </w:t>
      </w:r>
      <w:r w:rsidR="00B67DA7">
        <w:rPr>
          <w:rFonts w:ascii="GHEA Grapalat" w:hAnsi="GHEA Grapalat"/>
          <w:i w:val="0"/>
          <w:sz w:val="24"/>
          <w:szCs w:val="24"/>
          <w:lang w:val="en-US"/>
        </w:rPr>
        <w:t>tatevik</w:t>
      </w:r>
      <w:r w:rsidR="00B67DA7" w:rsidRPr="00B67DA7">
        <w:rPr>
          <w:rFonts w:ascii="GHEA Grapalat" w:hAnsi="GHEA Grapalat"/>
          <w:i w:val="0"/>
          <w:sz w:val="24"/>
          <w:szCs w:val="24"/>
        </w:rPr>
        <w:t>.</w:t>
      </w:r>
      <w:r w:rsidR="00B67DA7">
        <w:rPr>
          <w:rFonts w:ascii="GHEA Grapalat" w:hAnsi="GHEA Grapalat"/>
          <w:i w:val="0"/>
          <w:sz w:val="24"/>
          <w:szCs w:val="24"/>
          <w:lang w:val="en-US"/>
        </w:rPr>
        <w:t>hovhannisyan</w:t>
      </w:r>
      <w:r w:rsidR="00B67DA7" w:rsidRPr="00B67DA7">
        <w:rPr>
          <w:rFonts w:ascii="GHEA Grapalat" w:hAnsi="GHEA Grapalat"/>
          <w:i w:val="0"/>
          <w:sz w:val="24"/>
          <w:szCs w:val="24"/>
        </w:rPr>
        <w:t>@</w:t>
      </w:r>
      <w:r w:rsidR="00B67DA7">
        <w:rPr>
          <w:rFonts w:ascii="GHEA Grapalat" w:hAnsi="GHEA Grapalat"/>
          <w:i w:val="0"/>
          <w:sz w:val="24"/>
          <w:szCs w:val="24"/>
          <w:lang w:val="en-US"/>
        </w:rPr>
        <w:t>osllc</w:t>
      </w:r>
      <w:r w:rsidR="00B67DA7" w:rsidRPr="00B67DA7">
        <w:rPr>
          <w:rFonts w:ascii="GHEA Grapalat" w:hAnsi="GHEA Grapalat"/>
          <w:i w:val="0"/>
          <w:sz w:val="24"/>
          <w:szCs w:val="24"/>
        </w:rPr>
        <w:t>.</w:t>
      </w:r>
      <w:r w:rsidR="00B67DA7">
        <w:rPr>
          <w:rFonts w:ascii="GHEA Grapalat" w:hAnsi="GHEA Grapalat"/>
          <w:i w:val="0"/>
          <w:sz w:val="24"/>
          <w:szCs w:val="24"/>
          <w:lang w:val="en-US"/>
        </w:rPr>
        <w:t>am</w:t>
      </w:r>
    </w:p>
    <w:p w:rsidR="00915A97" w:rsidRPr="00D5443D" w:rsidRDefault="00754697" w:rsidP="006169BC">
      <w:pPr>
        <w:pStyle w:val="BodyTextIndent"/>
        <w:widowControl w:val="0"/>
        <w:spacing w:line="240" w:lineRule="auto"/>
        <w:ind w:left="1701" w:firstLine="0"/>
        <w:jc w:val="left"/>
        <w:rPr>
          <w:rFonts w:ascii="GHEA Grapalat" w:hAnsi="GHEA Grapalat"/>
          <w:i w:val="0"/>
          <w:sz w:val="16"/>
          <w:szCs w:val="16"/>
        </w:rPr>
      </w:pPr>
      <w:r w:rsidRPr="009044F1">
        <w:rPr>
          <w:rFonts w:ascii="GHEA Grapalat" w:hAnsi="GHEA Grapalat"/>
          <w:i w:val="0"/>
          <w:sz w:val="24"/>
          <w:szCs w:val="24"/>
        </w:rPr>
        <w:t xml:space="preserve">Заказчик </w:t>
      </w:r>
      <w:r w:rsidR="006169BC" w:rsidRPr="006169BC">
        <w:rPr>
          <w:rFonts w:ascii="GHEA Grapalat" w:hAnsi="GHEA Grapalat"/>
          <w:i w:val="0"/>
          <w:sz w:val="24"/>
          <w:szCs w:val="24"/>
        </w:rPr>
        <w:t>ГНКО «Аревшатская средняя школа Араратского марза</w:t>
      </w:r>
      <w:r w:rsidR="006169BC">
        <w:rPr>
          <w:rFonts w:ascii="GHEA Grapalat" w:hAnsi="GHEA Grapalat" w:cs="Sylfaen"/>
          <w:b/>
        </w:rPr>
        <w:t xml:space="preserve"> </w:t>
      </w:r>
      <w:r w:rsidR="00915A97">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D96ED3">
        <w:rPr>
          <w:rFonts w:ascii="GHEA Grapalat" w:hAnsi="GHEA Grapalat"/>
          <w:i/>
          <w:lang w:val="en-US"/>
        </w:rPr>
        <w:t>AMD</w:t>
      </w:r>
      <w:r w:rsidR="00D96ED3" w:rsidRPr="00D96ED3">
        <w:rPr>
          <w:rFonts w:ascii="GHEA Grapalat" w:hAnsi="GHEA Grapalat"/>
          <w:i/>
        </w:rPr>
        <w:t>-</w:t>
      </w:r>
      <w:r w:rsidR="00D96ED3">
        <w:rPr>
          <w:rFonts w:ascii="GHEA Grapalat" w:hAnsi="GHEA Grapalat"/>
          <w:i/>
          <w:lang w:val="en-US"/>
        </w:rPr>
        <w:t>GHAPDzB</w:t>
      </w:r>
      <w:r w:rsidR="00D96ED3" w:rsidRPr="00D96ED3">
        <w:rPr>
          <w:rFonts w:ascii="GHEA Grapalat" w:hAnsi="GHEA Grapalat"/>
          <w:i/>
        </w:rPr>
        <w:t>-19/2</w:t>
      </w:r>
      <w:r w:rsidR="001B32D9" w:rsidRPr="001B32D9">
        <w:rPr>
          <w:rFonts w:ascii="GHEA Grapalat" w:hAnsi="GHEA Grapalat" w:cs="Times Armenian"/>
          <w:i/>
        </w:rPr>
        <w:br/>
      </w:r>
      <w:r w:rsidR="00A46F92">
        <w:rPr>
          <w:rFonts w:ascii="GHEA Grapalat" w:hAnsi="GHEA Grapalat"/>
          <w:i/>
        </w:rPr>
        <w:t xml:space="preserve">№ </w:t>
      </w:r>
      <w:r w:rsidR="00D81AB5" w:rsidRPr="00D81AB5">
        <w:rPr>
          <w:rFonts w:ascii="GHEA Grapalat" w:hAnsi="GHEA Grapalat"/>
          <w:i/>
        </w:rPr>
        <w:t xml:space="preserve">1 </w:t>
      </w:r>
      <w:r w:rsidR="00096865" w:rsidRPr="009044F1">
        <w:rPr>
          <w:rFonts w:ascii="GHEA Grapalat" w:hAnsi="GHEA Grapalat"/>
          <w:i/>
        </w:rPr>
        <w:t xml:space="preserve">от </w:t>
      </w:r>
      <w:r w:rsidR="00D81AB5" w:rsidRPr="00D81AB5">
        <w:rPr>
          <w:rFonts w:ascii="GHEA Grapalat" w:hAnsi="GHEA Grapalat"/>
          <w:i/>
        </w:rPr>
        <w:t>03.12.2019</w:t>
      </w:r>
      <w:r w:rsidR="00096865"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3A1EBB" w:rsidRDefault="00154690" w:rsidP="00B46D58">
      <w:pPr>
        <w:pStyle w:val="BodyText"/>
        <w:widowControl w:val="0"/>
        <w:spacing w:after="160"/>
        <w:ind w:right="-7" w:firstLine="567"/>
        <w:jc w:val="center"/>
        <w:rPr>
          <w:rFonts w:ascii="GHEA Grapalat" w:hAnsi="GHEA Grapalat"/>
        </w:rPr>
      </w:pPr>
      <w:r w:rsidRPr="006169BC">
        <w:rPr>
          <w:rFonts w:ascii="GHEA Grapalat" w:hAnsi="GHEA Grapalat"/>
        </w:rPr>
        <w:t>ГНКО «Аревшатская средняя школа Араратского марза</w:t>
      </w: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CE0D95" w:rsidRPr="009044F1" w:rsidRDefault="002B32D6" w:rsidP="00154690">
      <w:pPr>
        <w:pStyle w:val="BodyText"/>
        <w:widowControl w:val="0"/>
        <w:spacing w:after="160"/>
        <w:ind w:right="-7"/>
        <w:jc w:val="center"/>
        <w:rPr>
          <w:rFonts w:ascii="GHEA Grapalat" w:hAnsi="GHEA Grapalat"/>
        </w:rPr>
      </w:pPr>
      <w:r w:rsidRPr="009044F1">
        <w:rPr>
          <w:rFonts w:ascii="GHEA Grapalat" w:hAnsi="GHEA Grapalat"/>
        </w:rPr>
        <w:t xml:space="preserve">НА </w:t>
      </w:r>
      <w:r w:rsidR="00D81AB5">
        <w:rPr>
          <w:rFonts w:ascii="GHEA Grapalat" w:hAnsi="GHEA Grapalat"/>
        </w:rPr>
        <w:t>З</w:t>
      </w:r>
      <w:r w:rsidR="00154690">
        <w:rPr>
          <w:rFonts w:ascii="GHEA Grapalat" w:hAnsi="GHEA Grapalat"/>
        </w:rPr>
        <w:t>АПРОС КОТИРОВОК</w:t>
      </w:r>
      <w:r w:rsidR="00154690" w:rsidRPr="009044F1">
        <w:rPr>
          <w:rFonts w:ascii="GHEA Grapalat" w:hAnsi="GHEA Grapalat"/>
        </w:rPr>
        <w:t xml:space="preserve">, ОБЪЯВЛЕННЫЙ С ЦЕЛЬЮ ПРИОБРЕТЕНИЯ </w:t>
      </w:r>
      <w:r w:rsidR="00154690" w:rsidRPr="00154690">
        <w:rPr>
          <w:rFonts w:ascii="GHEA Grapalat" w:hAnsi="GHEA Grapalat"/>
        </w:rPr>
        <w:t>ПРОДУКТОВ ПИТАНИЯ</w:t>
      </w:r>
      <w:r w:rsidR="00154690" w:rsidRPr="009044F1">
        <w:rPr>
          <w:rFonts w:ascii="GHEA Grapalat" w:hAnsi="GHEA Grapalat"/>
        </w:rPr>
        <w:t xml:space="preserve"> ДЛЯ НУЖД </w:t>
      </w:r>
      <w:r w:rsidR="00154690" w:rsidRPr="006169BC">
        <w:rPr>
          <w:rFonts w:ascii="GHEA Grapalat" w:hAnsi="GHEA Grapalat"/>
        </w:rPr>
        <w:t>ГНКО «АРЕВШАТСКАЯ СРЕДНЯЯ ШКОЛА АРАРАТСКОГО МАРЗА</w:t>
      </w: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160AE4" w:rsidRPr="00154690" w:rsidRDefault="00154690" w:rsidP="00154690">
      <w:pPr>
        <w:widowControl w:val="0"/>
        <w:jc w:val="center"/>
        <w:rPr>
          <w:rFonts w:ascii="GHEA Grapalat" w:hAnsi="GHEA Grapalat"/>
          <w:b/>
        </w:rPr>
      </w:pPr>
      <w:r w:rsidRPr="00154690">
        <w:rPr>
          <w:rFonts w:ascii="GHEA Grapalat" w:hAnsi="GHEA Grapalat"/>
          <w:b/>
        </w:rPr>
        <w:t>ПРОДУКТОВ ПИТАНИЯ ДЛЯ НУЖД ГНКО «АРЕВШАТСКАЯ СРЕДНЯЯ ШКОЛА АРАРАТСКОГО МАРЗА</w:t>
      </w:r>
    </w:p>
    <w:p w:rsidR="00096865" w:rsidRPr="009044F1" w:rsidRDefault="00154690" w:rsidP="00154690">
      <w:pPr>
        <w:widowControl w:val="0"/>
        <w:jc w:val="center"/>
        <w:rPr>
          <w:rFonts w:ascii="GHEA Grapalat" w:hAnsi="GHEA Grapalat"/>
          <w:i/>
        </w:rPr>
      </w:pPr>
      <w:r w:rsidRPr="00154690">
        <w:rPr>
          <w:rFonts w:ascii="GHEA Grapalat" w:hAnsi="GHEA Grapalat"/>
          <w:b/>
        </w:rPr>
        <w:t>ПРИГЛАШЕНИЯ НА ЗАПРОС КОТ</w:t>
      </w:r>
      <w:r w:rsidR="00D81AB5">
        <w:rPr>
          <w:rFonts w:ascii="GHEA Grapalat" w:hAnsi="GHEA Grapalat"/>
          <w:b/>
        </w:rPr>
        <w:t>ИРОВОК</w:t>
      </w:r>
      <w:r w:rsidR="00160AE4" w:rsidRPr="009044F1">
        <w:rPr>
          <w:rFonts w:ascii="GHEA Grapalat" w:hAnsi="GHEA Grapalat"/>
          <w:b/>
        </w:rPr>
        <w:t xml:space="preserve">, </w:t>
      </w:r>
      <w:r w:rsidR="005C1BF7" w:rsidRPr="005C1BF7">
        <w:rPr>
          <w:rFonts w:ascii="GHEA Grapalat" w:hAnsi="GHEA Grapalat"/>
          <w:b/>
        </w:rPr>
        <w:br/>
      </w:r>
      <w:r w:rsidR="00160AE4"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D81AB5">
        <w:rPr>
          <w:rFonts w:ascii="GHEA Grapalat" w:hAnsi="GHEA Grapalat"/>
          <w:b/>
        </w:rPr>
        <w:t>ЗАПРОС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lastRenderedPageBreak/>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D81AB5">
        <w:rPr>
          <w:rFonts w:ascii="GHEA Grapalat" w:hAnsi="GHEA Grapalat"/>
          <w:spacing w:val="-6"/>
        </w:rPr>
        <w:t>Запросе котировок</w:t>
      </w:r>
      <w:r w:rsidR="00096865" w:rsidRPr="006D2DF7">
        <w:rPr>
          <w:rFonts w:ascii="GHEA Grapalat" w:hAnsi="GHEA Grapalat"/>
          <w:spacing w:val="-6"/>
        </w:rPr>
        <w:t>, проводимом под кодом -</w:t>
      </w:r>
      <w:r w:rsidR="00D81AB5" w:rsidRPr="00D96ED3">
        <w:rPr>
          <w:rFonts w:ascii="GHEA Grapalat" w:hAnsi="GHEA Grapalat"/>
          <w:i/>
        </w:rPr>
        <w:t xml:space="preserve"> </w:t>
      </w:r>
      <w:r w:rsidR="00D96ED3">
        <w:rPr>
          <w:rFonts w:ascii="GHEA Grapalat" w:hAnsi="GHEA Grapalat"/>
          <w:i/>
          <w:lang w:val="en-US"/>
        </w:rPr>
        <w:t>AMD</w:t>
      </w:r>
      <w:r w:rsidR="00D96ED3" w:rsidRPr="00680CA6">
        <w:rPr>
          <w:rFonts w:ascii="GHEA Grapalat" w:hAnsi="GHEA Grapalat"/>
          <w:i/>
        </w:rPr>
        <w:t>-</w:t>
      </w:r>
      <w:r w:rsidR="00D96ED3">
        <w:rPr>
          <w:rFonts w:ascii="GHEA Grapalat" w:hAnsi="GHEA Grapalat"/>
          <w:i/>
          <w:lang w:val="en-US"/>
        </w:rPr>
        <w:t>GHAPDzB</w:t>
      </w:r>
      <w:r w:rsidR="00D96ED3" w:rsidRPr="00680CA6">
        <w:rPr>
          <w:rFonts w:ascii="GHEA Grapalat" w:hAnsi="GHEA Grapalat"/>
          <w:i/>
        </w:rPr>
        <w:t>-19/2</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D81AB5"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D81AB5">
        <w:rPr>
          <w:rFonts w:ascii="GHEA Grapalat" w:hAnsi="GHEA Grapalat"/>
          <w:sz w:val="24"/>
          <w:szCs w:val="24"/>
          <w:lang w:val="en-US"/>
        </w:rPr>
        <w:t>tatevik</w:t>
      </w:r>
      <w:r w:rsidR="00D81AB5" w:rsidRPr="00D81AB5">
        <w:rPr>
          <w:rFonts w:ascii="GHEA Grapalat" w:hAnsi="GHEA Grapalat"/>
          <w:sz w:val="24"/>
          <w:szCs w:val="24"/>
        </w:rPr>
        <w:t>.</w:t>
      </w:r>
      <w:r w:rsidR="00D81AB5">
        <w:rPr>
          <w:rFonts w:ascii="GHEA Grapalat" w:hAnsi="GHEA Grapalat"/>
          <w:sz w:val="24"/>
          <w:szCs w:val="24"/>
          <w:lang w:val="en-US"/>
        </w:rPr>
        <w:t>hovhannisyan</w:t>
      </w:r>
      <w:r w:rsidR="00D81AB5" w:rsidRPr="00D81AB5">
        <w:rPr>
          <w:rFonts w:ascii="GHEA Grapalat" w:hAnsi="GHEA Grapalat"/>
          <w:sz w:val="24"/>
          <w:szCs w:val="24"/>
        </w:rPr>
        <w:t>@</w:t>
      </w:r>
      <w:r w:rsidR="00D81AB5">
        <w:rPr>
          <w:rFonts w:ascii="GHEA Grapalat" w:hAnsi="GHEA Grapalat"/>
          <w:sz w:val="24"/>
          <w:szCs w:val="24"/>
          <w:lang w:val="en-US"/>
        </w:rPr>
        <w:t>osll</w:t>
      </w:r>
      <w:r w:rsidR="00D81AB5" w:rsidRPr="00D81AB5">
        <w:rPr>
          <w:rFonts w:ascii="GHEA Grapalat" w:hAnsi="GHEA Grapalat"/>
          <w:sz w:val="24"/>
          <w:szCs w:val="24"/>
        </w:rPr>
        <w:t>.</w:t>
      </w:r>
      <w:r w:rsidR="00D81AB5">
        <w:rPr>
          <w:rFonts w:ascii="GHEA Grapalat" w:hAnsi="GHEA Grapalat"/>
          <w:sz w:val="24"/>
          <w:szCs w:val="24"/>
          <w:lang w:val="en-US"/>
        </w:rPr>
        <w:t>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680CA6"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6169BC" w:rsidRPr="006169BC">
        <w:rPr>
          <w:rFonts w:ascii="GHEA Grapalat" w:hAnsi="GHEA Grapalat"/>
          <w:i w:val="0"/>
          <w:sz w:val="24"/>
          <w:szCs w:val="24"/>
        </w:rPr>
        <w:t>Продуктов питания</w:t>
      </w:r>
      <w:r w:rsidRPr="009044F1">
        <w:rPr>
          <w:rFonts w:ascii="GHEA Grapalat" w:hAnsi="GHEA Grapalat"/>
          <w:i w:val="0"/>
          <w:sz w:val="24"/>
          <w:szCs w:val="24"/>
        </w:rPr>
        <w:t xml:space="preserve"> (далее — также товар) для нужд </w:t>
      </w:r>
      <w:r w:rsidR="00273F63" w:rsidRPr="006169BC">
        <w:rPr>
          <w:rFonts w:ascii="GHEA Grapalat" w:hAnsi="GHEA Grapalat"/>
          <w:i w:val="0"/>
          <w:sz w:val="24"/>
          <w:szCs w:val="24"/>
        </w:rPr>
        <w:t>ГНКО «Аревшатская средняя школа Араратского марза</w:t>
      </w:r>
      <w:r w:rsidRPr="009044F1">
        <w:rPr>
          <w:rFonts w:ascii="GHEA Grapalat" w:hAnsi="GHEA Grapalat"/>
          <w:i w:val="0"/>
          <w:sz w:val="24"/>
          <w:szCs w:val="24"/>
        </w:rPr>
        <w:t>, которые сгруппированы в лоты</w:t>
      </w:r>
      <w:r w:rsidR="00D96ED3" w:rsidRPr="00D96ED3">
        <w:rPr>
          <w:rFonts w:ascii="GHEA Grapalat" w:hAnsi="GHEA Grapalat"/>
          <w:i w:val="0"/>
          <w:sz w:val="24"/>
          <w:szCs w:val="24"/>
        </w:rPr>
        <w:t xml:space="preserve"> </w:t>
      </w:r>
      <w:r w:rsidR="00680CA6" w:rsidRPr="00680CA6">
        <w:rPr>
          <w:rFonts w:ascii="GHEA Grapalat" w:hAnsi="GHEA Grapalat"/>
          <w:i w:val="0"/>
          <w:sz w:val="24"/>
          <w:szCs w:val="24"/>
        </w:rPr>
        <w:t>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154690" w:rsidRPr="009044F1" w:rsidTr="004E0B7B">
        <w:trPr>
          <w:jc w:val="center"/>
        </w:trPr>
        <w:tc>
          <w:tcPr>
            <w:tcW w:w="1530" w:type="dxa"/>
            <w:vAlign w:val="center"/>
          </w:tcPr>
          <w:p w:rsidR="00154690" w:rsidRPr="009044F1" w:rsidRDefault="00154690"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154690" w:rsidRPr="00D96ED3" w:rsidRDefault="00D96ED3" w:rsidP="00D96ED3">
            <w:pPr>
              <w:jc w:val="center"/>
              <w:rPr>
                <w:lang w:val="en-US"/>
              </w:rPr>
            </w:pPr>
            <w:r w:rsidRPr="00560506">
              <w:t>Карамель</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w:t>
      </w:r>
      <w:r w:rsidRPr="009044F1">
        <w:rPr>
          <w:rFonts w:ascii="GHEA Grapalat" w:hAnsi="GHEA Grapalat"/>
        </w:rPr>
        <w:lastRenderedPageBreak/>
        <w:t>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непосредственным руководством исполнительного директора либо имеет </w:t>
      </w:r>
      <w:r w:rsidRPr="009044F1">
        <w:rPr>
          <w:rFonts w:ascii="GHEA Grapalat" w:hAnsi="GHEA Grapalat"/>
          <w:color w:val="000000"/>
        </w:rPr>
        <w:lastRenderedPageBreak/>
        <w:t>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 xml:space="preserve">ни одна из сторон договора о совместной деятельности не может </w:t>
      </w:r>
      <w:r w:rsidR="000A6B75" w:rsidRPr="009044F1">
        <w:rPr>
          <w:rFonts w:ascii="GHEA Grapalat" w:hAnsi="GHEA Grapalat"/>
          <w:sz w:val="24"/>
          <w:szCs w:val="24"/>
        </w:rPr>
        <w:lastRenderedPageBreak/>
        <w:t>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rsidR="00096865" w:rsidRPr="00D96ED3"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w:t>
      </w:r>
      <w:r w:rsidR="00D81AB5">
        <w:rPr>
          <w:rFonts w:ascii="GHEA Grapalat" w:hAnsi="GHEA Grapalat"/>
        </w:rPr>
        <w:t>участника, совершившего запрос.</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D81AB5" w:rsidRPr="00D81AB5"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w:t>
      </w:r>
      <w:r w:rsidRPr="009044F1">
        <w:rPr>
          <w:rFonts w:ascii="GHEA Grapalat" w:hAnsi="GHEA Grapalat"/>
        </w:rPr>
        <w:lastRenderedPageBreak/>
        <w:t>предоставления</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4"/>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D81AB5">
        <w:rPr>
          <w:rFonts w:ascii="GHEA Grapalat" w:hAnsi="GHEA Grapalat"/>
          <w:sz w:val="24"/>
          <w:szCs w:val="24"/>
        </w:rPr>
        <w:t>Запрос котировок</w:t>
      </w:r>
      <w:r w:rsidRPr="009044F1">
        <w:rPr>
          <w:rFonts w:ascii="GHEA Grapalat" w:hAnsi="GHEA Grapalat"/>
          <w:sz w:val="24"/>
          <w:szCs w:val="24"/>
        </w:rPr>
        <w:t>.</w:t>
      </w:r>
    </w:p>
    <w:p w:rsidR="00A80ECD" w:rsidRDefault="0009686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A70E4C" w:rsidRPr="009044F1">
        <w:rPr>
          <w:rFonts w:ascii="GHEA Grapalat" w:hAnsi="GHEA Grapalat"/>
          <w:sz w:val="24"/>
          <w:szCs w:val="24"/>
        </w:rPr>
        <w:t xml:space="preserve"> </w:t>
      </w:r>
      <w:r w:rsidRPr="009044F1">
        <w:rPr>
          <w:rFonts w:ascii="GHEA Grapalat" w:hAnsi="GHEA Grapalat"/>
          <w:sz w:val="24"/>
          <w:szCs w:val="24"/>
        </w:rPr>
        <w:t xml:space="preserve">не позднее, чем "окончательный срок подачи заявок" часов "—"-го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sidR="00AA7117">
        <w:rPr>
          <w:rFonts w:ascii="GHEA Grapalat" w:hAnsi="GHEA Grapalat"/>
          <w:sz w:val="24"/>
          <w:szCs w:val="24"/>
        </w:rPr>
        <w:t xml:space="preserve"> </w:t>
      </w:r>
    </w:p>
    <w:p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w:t>
      </w:r>
      <w:r>
        <w:rPr>
          <w:rFonts w:ascii="GHEA Grapalat" w:hAnsi="GHEA Grapalat"/>
          <w:sz w:val="24"/>
          <w:szCs w:val="24"/>
          <w:vertAlign w:val="subscript"/>
        </w:rPr>
        <w:t>место подачи заявок</w:t>
      </w:r>
      <w:r>
        <w:rPr>
          <w:rFonts w:ascii="GHEA Grapalat" w:hAnsi="GHEA Grapalat"/>
          <w:sz w:val="24"/>
          <w:szCs w:val="24"/>
        </w:rPr>
        <w:t>" не позднее, чем "</w:t>
      </w:r>
      <w:r>
        <w:rPr>
          <w:rFonts w:ascii="GHEA Grapalat" w:hAnsi="GHEA Grapalat"/>
          <w:sz w:val="24"/>
          <w:szCs w:val="24"/>
          <w:vertAlign w:val="subscript"/>
        </w:rPr>
        <w:t>окончательный срок подачи заявок</w:t>
      </w:r>
      <w:r>
        <w:rPr>
          <w:rFonts w:ascii="GHEA Grapalat" w:hAnsi="GHEA Grapalat"/>
          <w:sz w:val="24"/>
          <w:szCs w:val="24"/>
        </w:rPr>
        <w:t xml:space="preserve">" часов "—"-го дня с даты опубликования в бюллетене 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lastRenderedPageBreak/>
        <w:t>Заявки на процедуру получает и в журнале регистрации заявок регистрирует секретарь комиссии "</w:t>
      </w:r>
      <w:r>
        <w:rPr>
          <w:rFonts w:ascii="GHEA Grapalat" w:hAnsi="GHEA Grapalat"/>
          <w:sz w:val="24"/>
          <w:szCs w:val="24"/>
          <w:vertAlign w:val="subscript"/>
        </w:rPr>
        <w:t>имя, фамилия секретаря комиссии</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EA6AE0">
        <w:rPr>
          <w:rStyle w:val="FootnoteReference"/>
          <w:rFonts w:ascii="GHEA Grapalat" w:hAnsi="GHEA Grapalat" w:cs="Sylfaen"/>
          <w:sz w:val="24"/>
          <w:szCs w:val="24"/>
        </w:rPr>
        <w:footnoteReference w:customMarkFollows="1" w:id="5"/>
        <w:t>7</w:t>
      </w:r>
      <w:r w:rsidR="005F25EF">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lastRenderedPageBreak/>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FootnoteReference"/>
          <w:rFonts w:ascii="GHEA Grapalat" w:hAnsi="GHEA Grapalat"/>
        </w:rPr>
        <w:footnoteReference w:customMarkFollows="1" w:id="6"/>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Оценка и сравнение ценовых предложений участников осуществляются без </w:t>
      </w:r>
      <w:r w:rsidRPr="009044F1">
        <w:rPr>
          <w:rFonts w:ascii="GHEA Grapalat" w:hAnsi="GHEA Grapalat"/>
          <w:sz w:val="24"/>
          <w:szCs w:val="24"/>
        </w:rPr>
        <w:lastRenderedPageBreak/>
        <w:t>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0A7528" w:rsidRPr="009044F1" w:rsidRDefault="000A7528" w:rsidP="00B46D58">
      <w:pPr>
        <w:widowControl w:val="0"/>
        <w:tabs>
          <w:tab w:val="left" w:pos="1134"/>
        </w:tabs>
        <w:spacing w:after="160"/>
        <w:ind w:firstLine="567"/>
        <w:jc w:val="both"/>
        <w:rPr>
          <w:rFonts w:ascii="GHEA Grapalat" w:hAnsi="GHEA Grapalat"/>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sidR="008463FB">
        <w:rPr>
          <w:rFonts w:ascii="GHEA Grapalat" w:hAnsi="GHEA Grapalat"/>
        </w:rPr>
        <w:t>10</w:t>
      </w:r>
      <w:r w:rsidR="008463FB" w:rsidRPr="009044F1">
        <w:rPr>
          <w:rFonts w:ascii="GHEA Grapalat" w:hAnsi="GHEA Grapalat"/>
        </w:rPr>
        <w:t xml:space="preserve"> </w:t>
      </w:r>
      <w:r w:rsidRPr="009044F1">
        <w:rPr>
          <w:rFonts w:ascii="GHEA Grapalat" w:hAnsi="GHEA Grapalat"/>
        </w:rPr>
        <w:t>млн. драмов РА, однако представленные по</w:t>
      </w:r>
      <w:r w:rsidR="003A6791">
        <w:rPr>
          <w:rFonts w:ascii="Courier New" w:hAnsi="Courier New" w:cs="Courier New"/>
          <w:lang w:val="en-US"/>
        </w:rPr>
        <w:t> </w:t>
      </w:r>
      <w:r w:rsidRPr="009044F1">
        <w:rPr>
          <w:rFonts w:ascii="GHEA Grapalat" w:hAnsi="GHEA Grapalat"/>
        </w:rPr>
        <w:t>отдельным лотам ценовые предложения не превышают этого размера, то</w:t>
      </w:r>
      <w:r w:rsidR="00E70FC4">
        <w:rPr>
          <w:rFonts w:ascii="Courier New" w:hAnsi="Courier New" w:cs="Courier New"/>
          <w:lang w:val="en-US"/>
        </w:rPr>
        <w:t> </w:t>
      </w:r>
      <w:r w:rsidRPr="009044F1">
        <w:rPr>
          <w:rFonts w:ascii="GHEA Grapalat" w:hAnsi="GHEA Grapalat"/>
        </w:rPr>
        <w:t>обеспечение заявки не представляется;</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2A2F79">
        <w:rPr>
          <w:rStyle w:val="FootnoteReference"/>
        </w:rPr>
        <w:footnoteReference w:customMarkFollows="1" w:id="7"/>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w:t>
      </w:r>
      <w:r w:rsidR="00681F45">
        <w:rPr>
          <w:rFonts w:ascii="GHEA Grapalat" w:hAnsi="GHEA Grapalat"/>
        </w:rPr>
        <w:lastRenderedPageBreak/>
        <w:t>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"—"-ый день в "час вскрытия"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w:t>
      </w:r>
      <w:r w:rsidRPr="009044F1">
        <w:rPr>
          <w:rFonts w:ascii="GHEA Grapalat" w:hAnsi="GHEA Grapalat"/>
        </w:rPr>
        <w:lastRenderedPageBreak/>
        <w:t>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FootnoteReference"/>
          <w:rFonts w:ascii="GHEA Grapalat" w:hAnsi="GHEA Grapalat"/>
          <w:i w:val="0"/>
          <w:sz w:val="24"/>
          <w:szCs w:val="24"/>
        </w:rPr>
        <w:footnoteReference w:customMarkFollows="1" w:id="8"/>
        <w:t>10</w:t>
      </w:r>
      <w:r w:rsidR="00A01157">
        <w:rPr>
          <w:rFonts w:ascii="GHEA Grapalat" w:hAnsi="GHEA Grapalat"/>
          <w:i w:val="0"/>
          <w:sz w:val="24"/>
          <w:szCs w:val="24"/>
        </w:rPr>
        <w:t>.</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w:t>
      </w:r>
      <w:r w:rsidRPr="009044F1">
        <w:rPr>
          <w:rFonts w:ascii="GHEA Grapalat" w:hAnsi="GHEA Grapalat"/>
        </w:rPr>
        <w:lastRenderedPageBreak/>
        <w:t xml:space="preserve">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FootnoteReference"/>
          <w:rFonts w:ascii="GHEA Grapalat" w:hAnsi="GHEA Grapalat"/>
          <w:sz w:val="24"/>
          <w:szCs w:val="24"/>
        </w:rPr>
        <w:footnoteReference w:customMarkFollows="1" w:id="9"/>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w:t>
      </w:r>
      <w:r w:rsidRPr="009044F1">
        <w:rPr>
          <w:rFonts w:ascii="GHEA Grapalat" w:hAnsi="GHEA Grapalat"/>
          <w:sz w:val="24"/>
          <w:szCs w:val="24"/>
        </w:rPr>
        <w:lastRenderedPageBreak/>
        <w:t>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Если отобранный участник в течение 10 рабочих дней после получения </w:t>
      </w:r>
      <w:r w:rsidRPr="009044F1">
        <w:rPr>
          <w:rFonts w:ascii="GHEA Grapalat" w:hAnsi="GHEA Grapalat"/>
        </w:rPr>
        <w:lastRenderedPageBreak/>
        <w:t>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5631F"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банковской гарантии (</w:t>
      </w:r>
      <w:r w:rsidR="005C1C99">
        <w:rPr>
          <w:rFonts w:ascii="GHEA Grapalat" w:hAnsi="GHEA Grapalat"/>
        </w:rPr>
        <w:t>П</w:t>
      </w:r>
      <w:r w:rsidR="001647D2" w:rsidRPr="001647D2">
        <w:rPr>
          <w:rFonts w:ascii="GHEA Grapalat" w:hAnsi="GHEA Grapalat"/>
        </w:rPr>
        <w:t>риложение 4), которое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9A0467">
        <w:rPr>
          <w:rStyle w:val="FootnoteReference"/>
          <w:rFonts w:ascii="GHEA Grapalat" w:hAnsi="GHEA Grapalat"/>
        </w:rPr>
        <w:footnoteReference w:customMarkFollows="1" w:id="10"/>
        <w:t>12</w:t>
      </w:r>
      <w:r w:rsidRPr="0027573B">
        <w:rPr>
          <w:rFonts w:ascii="GHEA Grapalat" w:hAnsi="GHEA Grapalat"/>
        </w:rPr>
        <w:t xml:space="preserve"> </w:t>
      </w:r>
      <w:r w:rsidR="00853CBA" w:rsidRPr="0027573B">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FootnoteReference"/>
          <w:rFonts w:ascii="GHEA Grapalat" w:hAnsi="GHEA Grapalat"/>
        </w:rPr>
        <w:footnoteReference w:customMarkFollows="1" w:id="11"/>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lastRenderedPageBreak/>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FootnoteReference"/>
          <w:rFonts w:ascii="GHEA Grapalat" w:hAnsi="GHEA Grapalat"/>
        </w:rPr>
        <w:footnoteReference w:customMarkFollows="1" w:id="12"/>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 xml:space="preserve">наименования и номера счета того банка, которому в случае </w:t>
      </w:r>
      <w:r w:rsidRPr="009044F1">
        <w:rPr>
          <w:rFonts w:ascii="GHEA Grapalat" w:hAnsi="GHEA Grapalat"/>
        </w:rPr>
        <w:lastRenderedPageBreak/>
        <w:t>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w:t>
      </w:r>
      <w:r w:rsidR="00A677CD">
        <w:rPr>
          <w:rFonts w:ascii="GHEA Grapalat" w:hAnsi="GHEA Grapalat" w:cs="Sylfaen"/>
        </w:rPr>
        <w:lastRenderedPageBreak/>
        <w:t>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в </w:t>
      </w:r>
      <w:r w:rsidR="009639DF">
        <w:rPr>
          <w:rFonts w:ascii="GHEA Grapalat" w:hAnsi="GHEA Grapalat"/>
        </w:rPr>
        <w:lastRenderedPageBreak/>
        <w:t>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D81AB5">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3"/>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FootnoteReference"/>
          <w:rFonts w:ascii="GHEA Grapalat" w:hAnsi="GHEA Grapalat"/>
        </w:rPr>
        <w:footnoteReference w:customMarkFollows="1" w:id="14"/>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D81AB5" w:rsidRDefault="00654E19" w:rsidP="00B46D58">
      <w:pPr>
        <w:pStyle w:val="norm"/>
        <w:widowControl w:val="0"/>
        <w:spacing w:after="160" w:line="240" w:lineRule="auto"/>
        <w:ind w:firstLine="284"/>
        <w:jc w:val="right"/>
        <w:rPr>
          <w:rFonts w:ascii="GHEA Grapalat" w:hAnsi="GHEA Grapalat"/>
          <w:b/>
          <w:sz w:val="24"/>
          <w:szCs w:val="24"/>
        </w:rPr>
      </w:pPr>
    </w:p>
    <w:p w:rsidR="00654E19" w:rsidRPr="00D81AB5" w:rsidRDefault="00654E19" w:rsidP="00B46D58">
      <w:pPr>
        <w:pStyle w:val="norm"/>
        <w:widowControl w:val="0"/>
        <w:spacing w:after="160" w:line="240" w:lineRule="auto"/>
        <w:ind w:firstLine="284"/>
        <w:jc w:val="right"/>
        <w:rPr>
          <w:rFonts w:ascii="GHEA Grapalat" w:hAnsi="GHEA Grapalat"/>
          <w:b/>
          <w:sz w:val="24"/>
          <w:szCs w:val="24"/>
        </w:rPr>
      </w:pPr>
    </w:p>
    <w:p w:rsidR="00654E19" w:rsidRPr="00D81AB5" w:rsidRDefault="00654E19" w:rsidP="00B46D58">
      <w:pPr>
        <w:pStyle w:val="norm"/>
        <w:widowControl w:val="0"/>
        <w:spacing w:after="160" w:line="240" w:lineRule="auto"/>
        <w:ind w:firstLine="284"/>
        <w:jc w:val="right"/>
        <w:rPr>
          <w:rFonts w:ascii="GHEA Grapalat" w:hAnsi="GHEA Grapalat"/>
          <w:b/>
          <w:sz w:val="24"/>
          <w:szCs w:val="24"/>
        </w:rPr>
      </w:pPr>
    </w:p>
    <w:p w:rsidR="00654E19" w:rsidRPr="00D81AB5"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D81AB5">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1B3F99" w:rsidRPr="001B3F99">
        <w:rPr>
          <w:rFonts w:ascii="GHEA Grapalat" w:hAnsi="GHEA Grapalat"/>
          <w:i/>
          <w:sz w:val="24"/>
          <w:szCs w:val="24"/>
        </w:rPr>
        <w:t xml:space="preserve"> </w:t>
      </w:r>
      <w:r w:rsidR="00D96ED3">
        <w:rPr>
          <w:rFonts w:ascii="GHEA Grapalat" w:hAnsi="GHEA Grapalat"/>
          <w:i/>
          <w:sz w:val="24"/>
          <w:szCs w:val="24"/>
          <w:lang w:val="en-US"/>
        </w:rPr>
        <w:t>AMD</w:t>
      </w:r>
      <w:r w:rsidR="00D96ED3" w:rsidRPr="00D96ED3">
        <w:rPr>
          <w:rFonts w:ascii="GHEA Grapalat" w:hAnsi="GHEA Grapalat"/>
          <w:i/>
          <w:sz w:val="24"/>
          <w:szCs w:val="24"/>
        </w:rPr>
        <w:t>-</w:t>
      </w:r>
      <w:r w:rsidR="00D96ED3">
        <w:rPr>
          <w:rFonts w:ascii="GHEA Grapalat" w:hAnsi="GHEA Grapalat"/>
          <w:i/>
          <w:sz w:val="24"/>
          <w:szCs w:val="24"/>
          <w:lang w:val="en-US"/>
        </w:rPr>
        <w:t>GHAPDzB</w:t>
      </w:r>
      <w:r w:rsidR="00D96ED3" w:rsidRPr="00D96ED3">
        <w:rPr>
          <w:rFonts w:ascii="GHEA Grapalat" w:hAnsi="GHEA Grapalat"/>
          <w:i/>
          <w:sz w:val="24"/>
          <w:szCs w:val="24"/>
        </w:rPr>
        <w:t>-19/2</w:t>
      </w:r>
      <w:r w:rsidR="006132ED">
        <w:rPr>
          <w:rFonts w:ascii="GHEA Grapalat" w:hAnsi="GHEA Grapalat"/>
          <w:sz w:val="24"/>
          <w:szCs w:val="24"/>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1B3F99" w:rsidRPr="00D96ED3">
        <w:rPr>
          <w:rFonts w:ascii="GHEA Grapalat" w:hAnsi="GHEA Grapalat"/>
          <w:i/>
        </w:rPr>
        <w:t xml:space="preserve"> </w:t>
      </w:r>
      <w:r w:rsidR="00D96ED3">
        <w:rPr>
          <w:rFonts w:ascii="GHEA Grapalat" w:hAnsi="GHEA Grapalat"/>
          <w:i/>
          <w:lang w:val="en-US"/>
        </w:rPr>
        <w:t>AMD</w:t>
      </w:r>
      <w:r w:rsidR="00D96ED3" w:rsidRPr="00680CA6">
        <w:rPr>
          <w:rFonts w:ascii="GHEA Grapalat" w:hAnsi="GHEA Grapalat"/>
          <w:i/>
        </w:rPr>
        <w:t>-</w:t>
      </w:r>
      <w:r w:rsidR="00D96ED3">
        <w:rPr>
          <w:rFonts w:ascii="GHEA Grapalat" w:hAnsi="GHEA Grapalat"/>
          <w:i/>
          <w:lang w:val="en-US"/>
        </w:rPr>
        <w:t>GHAPDzB</w:t>
      </w:r>
      <w:r w:rsidR="00D96ED3" w:rsidRPr="00680CA6">
        <w:rPr>
          <w:rFonts w:ascii="GHEA Grapalat" w:hAnsi="GHEA Grapalat"/>
          <w:i/>
        </w:rPr>
        <w:t>-19/2</w:t>
      </w:r>
      <w:r w:rsidR="006132ED">
        <w:rPr>
          <w:rFonts w:ascii="GHEA Grapalat" w:hAnsi="GHEA Grapalat"/>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D81AB5">
        <w:rPr>
          <w:rFonts w:ascii="GHEA Grapalat" w:hAnsi="GHEA Grapalat"/>
        </w:rPr>
        <w:t>Запрос котировок</w:t>
      </w:r>
      <w:r>
        <w:rPr>
          <w:rFonts w:ascii="GHEA Grapalat" w:hAnsi="GHEA Grapalat"/>
        </w:rPr>
        <w:t xml:space="preserve"> под кодом "</w:t>
      </w:r>
      <w:r w:rsidR="001B3F99" w:rsidRPr="001B3F99">
        <w:rPr>
          <w:rFonts w:ascii="GHEA Grapalat" w:hAnsi="GHEA Grapalat"/>
          <w:i/>
        </w:rPr>
        <w:t xml:space="preserve"> </w:t>
      </w:r>
      <w:r w:rsidR="00D96ED3">
        <w:rPr>
          <w:rFonts w:ascii="GHEA Grapalat" w:hAnsi="GHEA Grapalat"/>
          <w:i/>
          <w:lang w:val="en-US"/>
        </w:rPr>
        <w:t>AMD</w:t>
      </w:r>
      <w:r w:rsidR="00D96ED3" w:rsidRPr="00D96ED3">
        <w:rPr>
          <w:rFonts w:ascii="GHEA Grapalat" w:hAnsi="GHEA Grapalat"/>
          <w:i/>
        </w:rPr>
        <w:t>-</w:t>
      </w:r>
      <w:r w:rsidR="00D96ED3">
        <w:rPr>
          <w:rFonts w:ascii="GHEA Grapalat" w:hAnsi="GHEA Grapalat"/>
          <w:i/>
          <w:lang w:val="en-US"/>
        </w:rPr>
        <w:t>GHAPDzB</w:t>
      </w:r>
      <w:r w:rsidR="00D96ED3" w:rsidRPr="00D96ED3">
        <w:rPr>
          <w:rFonts w:ascii="GHEA Grapalat" w:hAnsi="GHEA Grapalat"/>
          <w:i/>
        </w:rPr>
        <w:t>-19/2</w:t>
      </w:r>
      <w:r>
        <w:rPr>
          <w:rFonts w:ascii="GHEA Grapalat" w:hAnsi="GHEA Grapalat"/>
        </w:rPr>
        <w:t>"*,</w:t>
      </w:r>
      <w:r w:rsidR="00A90FCD">
        <w:rPr>
          <w:rFonts w:ascii="GHEA Grapalat" w:hAnsi="GHEA Grapalat"/>
        </w:rPr>
        <w:t xml:space="preserve">и обязуется в </w:t>
      </w:r>
      <w:r w:rsidR="00A90FCD">
        <w:rPr>
          <w:rFonts w:ascii="GHEA Grapalat" w:hAnsi="GHEA Grapalat"/>
        </w:rPr>
        <w:lastRenderedPageBreak/>
        <w:t xml:space="preserve">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под кодом "</w:t>
      </w:r>
      <w:r w:rsidR="001B3F99" w:rsidRPr="001B3F99">
        <w:rPr>
          <w:rFonts w:ascii="GHEA Grapalat" w:hAnsi="GHEA Grapalat"/>
          <w:i/>
        </w:rPr>
        <w:t xml:space="preserve"> </w:t>
      </w:r>
      <w:r w:rsidR="00D96ED3">
        <w:rPr>
          <w:rFonts w:ascii="GHEA Grapalat" w:hAnsi="GHEA Grapalat"/>
          <w:i/>
          <w:lang w:val="en-US"/>
        </w:rPr>
        <w:t>AMD</w:t>
      </w:r>
      <w:r w:rsidR="00D96ED3" w:rsidRPr="00D96ED3">
        <w:rPr>
          <w:rFonts w:ascii="GHEA Grapalat" w:hAnsi="GHEA Grapalat"/>
          <w:i/>
        </w:rPr>
        <w:t>-</w:t>
      </w:r>
      <w:r w:rsidR="00D96ED3">
        <w:rPr>
          <w:rFonts w:ascii="GHEA Grapalat" w:hAnsi="GHEA Grapalat"/>
          <w:i/>
          <w:lang w:val="en-US"/>
        </w:rPr>
        <w:t>GHAPDzB</w:t>
      </w:r>
      <w:r w:rsidR="00D96ED3" w:rsidRPr="00D96ED3">
        <w:rPr>
          <w:rFonts w:ascii="GHEA Grapalat" w:hAnsi="GHEA Grapalat"/>
          <w:i/>
        </w:rPr>
        <w:t>-19/2</w:t>
      </w:r>
      <w:r>
        <w:rPr>
          <w:rFonts w:ascii="GHEA Grapalat" w:hAnsi="GHEA Grapalat"/>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D81AB5">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15"/>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D81AB5">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1B3F99" w:rsidRPr="001B3F99">
        <w:rPr>
          <w:rFonts w:ascii="GHEA Grapalat" w:hAnsi="GHEA Grapalat"/>
          <w:i/>
          <w:sz w:val="24"/>
          <w:szCs w:val="24"/>
        </w:rPr>
        <w:t xml:space="preserve"> </w:t>
      </w:r>
      <w:r w:rsidR="00D96ED3">
        <w:rPr>
          <w:rFonts w:ascii="GHEA Grapalat" w:hAnsi="GHEA Grapalat"/>
          <w:i/>
          <w:sz w:val="24"/>
          <w:szCs w:val="24"/>
          <w:lang w:val="en-US"/>
        </w:rPr>
        <w:t>AMD</w:t>
      </w:r>
      <w:r w:rsidR="00D96ED3" w:rsidRPr="00D96ED3">
        <w:rPr>
          <w:rFonts w:ascii="GHEA Grapalat" w:hAnsi="GHEA Grapalat"/>
          <w:i/>
          <w:sz w:val="24"/>
          <w:szCs w:val="24"/>
        </w:rPr>
        <w:t>-</w:t>
      </w:r>
      <w:r w:rsidR="00D96ED3">
        <w:rPr>
          <w:rFonts w:ascii="GHEA Grapalat" w:hAnsi="GHEA Grapalat"/>
          <w:i/>
          <w:sz w:val="24"/>
          <w:szCs w:val="24"/>
          <w:lang w:val="en-US"/>
        </w:rPr>
        <w:t>GHAPDzB</w:t>
      </w:r>
      <w:r w:rsidR="00D96ED3" w:rsidRPr="00D96ED3">
        <w:rPr>
          <w:rFonts w:ascii="GHEA Grapalat" w:hAnsi="GHEA Grapalat"/>
          <w:i/>
          <w:sz w:val="24"/>
          <w:szCs w:val="24"/>
        </w:rPr>
        <w:t>-19/2</w:t>
      </w:r>
      <w:r>
        <w:rPr>
          <w:rFonts w:ascii="GHEA Grapalat" w:hAnsi="GHEA Grapalat"/>
          <w:b/>
          <w:sz w:val="24"/>
          <w:szCs w:val="24"/>
        </w:rPr>
        <w:t>"</w:t>
      </w:r>
      <w:r>
        <w:rPr>
          <w:rStyle w:val="FootnoteReference"/>
          <w:rFonts w:ascii="GHEA Grapalat" w:hAnsi="GHEA Grapalat"/>
          <w:b/>
          <w:sz w:val="24"/>
          <w:szCs w:val="24"/>
        </w:rPr>
        <w:footnoteReference w:customMarkFollows="1" w:id="16"/>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1B3F99" w:rsidRPr="001B3F99">
        <w:rPr>
          <w:rFonts w:ascii="GHEA Grapalat" w:hAnsi="GHEA Grapalat"/>
          <w:i/>
        </w:rPr>
        <w:t xml:space="preserve"> </w:t>
      </w:r>
      <w:r w:rsidR="00D96ED3">
        <w:rPr>
          <w:rFonts w:ascii="GHEA Grapalat" w:hAnsi="GHEA Grapalat"/>
          <w:i/>
          <w:lang w:val="en-US"/>
        </w:rPr>
        <w:t>AMD</w:t>
      </w:r>
      <w:r w:rsidR="00D96ED3" w:rsidRPr="00D96ED3">
        <w:rPr>
          <w:rFonts w:ascii="GHEA Grapalat" w:hAnsi="GHEA Grapalat"/>
          <w:i/>
        </w:rPr>
        <w:t>-</w:t>
      </w:r>
      <w:r w:rsidR="00D96ED3">
        <w:rPr>
          <w:rFonts w:ascii="GHEA Grapalat" w:hAnsi="GHEA Grapalat"/>
          <w:i/>
          <w:lang w:val="en-US"/>
        </w:rPr>
        <w:t>GHAPDzB</w:t>
      </w:r>
      <w:r w:rsidR="00D96ED3" w:rsidRPr="00D96ED3">
        <w:rPr>
          <w:rFonts w:ascii="GHEA Grapalat" w:hAnsi="GHEA Grapalat"/>
          <w:i/>
        </w:rPr>
        <w:t>-19/2</w:t>
      </w:r>
      <w:r w:rsidRPr="009044F1">
        <w:rPr>
          <w:rFonts w:ascii="GHEA Grapalat" w:hAnsi="GHEA Grapalat"/>
        </w:rPr>
        <w:t>-</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D81AB5">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Pr="009044F1">
        <w:rPr>
          <w:rFonts w:ascii="GHEA Grapalat" w:hAnsi="GHEA Grapalat"/>
          <w:b/>
          <w:sz w:val="24"/>
          <w:szCs w:val="24"/>
        </w:rPr>
        <w:t>-</w:t>
      </w:r>
      <w:r w:rsidR="001B3F99" w:rsidRPr="001B3F99">
        <w:rPr>
          <w:rFonts w:ascii="GHEA Grapalat" w:hAnsi="GHEA Grapalat"/>
          <w:i/>
          <w:sz w:val="24"/>
          <w:szCs w:val="24"/>
        </w:rPr>
        <w:t xml:space="preserve"> </w:t>
      </w:r>
      <w:r w:rsidR="00D96ED3">
        <w:rPr>
          <w:rFonts w:ascii="GHEA Grapalat" w:hAnsi="GHEA Grapalat"/>
          <w:i/>
          <w:sz w:val="24"/>
          <w:szCs w:val="24"/>
          <w:lang w:val="en-US"/>
        </w:rPr>
        <w:t>AMD</w:t>
      </w:r>
      <w:r w:rsidR="00D96ED3" w:rsidRPr="00D96ED3">
        <w:rPr>
          <w:rFonts w:ascii="GHEA Grapalat" w:hAnsi="GHEA Grapalat"/>
          <w:i/>
          <w:sz w:val="24"/>
          <w:szCs w:val="24"/>
        </w:rPr>
        <w:t>-</w:t>
      </w:r>
      <w:r w:rsidR="00D96ED3">
        <w:rPr>
          <w:rFonts w:ascii="GHEA Grapalat" w:hAnsi="GHEA Grapalat"/>
          <w:i/>
          <w:sz w:val="24"/>
          <w:szCs w:val="24"/>
          <w:lang w:val="en-US"/>
        </w:rPr>
        <w:t>GHAPDzB</w:t>
      </w:r>
      <w:r w:rsidR="00D96ED3" w:rsidRPr="00D96ED3">
        <w:rPr>
          <w:rFonts w:ascii="GHEA Grapalat" w:hAnsi="GHEA Grapalat"/>
          <w:i/>
          <w:sz w:val="24"/>
          <w:szCs w:val="24"/>
        </w:rPr>
        <w:t>-19/2</w:t>
      </w:r>
      <w:r w:rsidRPr="009044F1">
        <w:rPr>
          <w:rFonts w:ascii="GHEA Grapalat" w:hAnsi="GHEA Grapalat"/>
          <w:b/>
          <w:sz w:val="24"/>
          <w:szCs w:val="24"/>
        </w:rPr>
        <w:t>-</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7"/>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D81AB5">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1B3F99" w:rsidRPr="001B3F99">
        <w:rPr>
          <w:rFonts w:ascii="GHEA Grapalat" w:hAnsi="GHEA Grapalat"/>
          <w:i/>
        </w:rPr>
        <w:t xml:space="preserve"> </w:t>
      </w:r>
      <w:r w:rsidR="00D96ED3">
        <w:rPr>
          <w:rFonts w:ascii="GHEA Grapalat" w:hAnsi="GHEA Grapalat"/>
          <w:i/>
          <w:lang w:val="en-US"/>
        </w:rPr>
        <w:t>AMD</w:t>
      </w:r>
      <w:r w:rsidR="00D96ED3" w:rsidRPr="00D96ED3">
        <w:rPr>
          <w:rFonts w:ascii="GHEA Grapalat" w:hAnsi="GHEA Grapalat"/>
          <w:i/>
        </w:rPr>
        <w:t>-</w:t>
      </w:r>
      <w:r w:rsidR="00D96ED3">
        <w:rPr>
          <w:rFonts w:ascii="GHEA Grapalat" w:hAnsi="GHEA Grapalat"/>
          <w:i/>
          <w:lang w:val="en-US"/>
        </w:rPr>
        <w:t>GHAPDzB</w:t>
      </w:r>
      <w:r w:rsidR="00D96ED3" w:rsidRPr="00D96ED3">
        <w:rPr>
          <w:rFonts w:ascii="GHEA Grapalat" w:hAnsi="GHEA Grapalat"/>
          <w:i/>
        </w:rPr>
        <w:t>-19/2</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8"/>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B2572B" w:rsidRPr="00B138F3" w:rsidRDefault="00B2572B" w:rsidP="00B46D58">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D81AB5">
        <w:rPr>
          <w:rFonts w:ascii="GHEA Grapalat" w:hAnsi="GHEA Grapalat"/>
          <w:b/>
          <w:sz w:val="24"/>
          <w:szCs w:val="24"/>
        </w:rPr>
        <w:t>Запрос котировок</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1B3F99" w:rsidRPr="001B3F99">
        <w:rPr>
          <w:rFonts w:ascii="GHEA Grapalat" w:hAnsi="GHEA Grapalat"/>
          <w:i/>
          <w:sz w:val="24"/>
          <w:szCs w:val="24"/>
        </w:rPr>
        <w:t xml:space="preserve"> </w:t>
      </w:r>
      <w:r w:rsidR="00D96ED3">
        <w:rPr>
          <w:rFonts w:ascii="GHEA Grapalat" w:hAnsi="GHEA Grapalat"/>
          <w:i/>
          <w:sz w:val="24"/>
          <w:szCs w:val="24"/>
          <w:lang w:val="en-US"/>
        </w:rPr>
        <w:t>AMD</w:t>
      </w:r>
      <w:r w:rsidR="00D96ED3" w:rsidRPr="00D96ED3">
        <w:rPr>
          <w:rFonts w:ascii="GHEA Grapalat" w:hAnsi="GHEA Grapalat"/>
          <w:i/>
          <w:sz w:val="24"/>
          <w:szCs w:val="24"/>
        </w:rPr>
        <w:t>-</w:t>
      </w:r>
      <w:r w:rsidR="00D96ED3">
        <w:rPr>
          <w:rFonts w:ascii="GHEA Grapalat" w:hAnsi="GHEA Grapalat"/>
          <w:i/>
          <w:sz w:val="24"/>
          <w:szCs w:val="24"/>
          <w:lang w:val="en-US"/>
        </w:rPr>
        <w:t>GHAPDzB</w:t>
      </w:r>
      <w:r w:rsidR="00D96ED3" w:rsidRPr="00D96ED3">
        <w:rPr>
          <w:rFonts w:ascii="GHEA Grapalat" w:hAnsi="GHEA Grapalat"/>
          <w:i/>
          <w:sz w:val="24"/>
          <w:szCs w:val="24"/>
        </w:rPr>
        <w:t>-19/2</w:t>
      </w:r>
      <w:r w:rsidR="006132ED" w:rsidRPr="00B138F3">
        <w:rPr>
          <w:rFonts w:ascii="GHEA Grapalat" w:hAnsi="GHEA Grapalat"/>
          <w:b/>
          <w:sz w:val="24"/>
          <w:szCs w:val="24"/>
        </w:rPr>
        <w:t>"</w:t>
      </w:r>
      <w:r w:rsidR="009924E6" w:rsidRPr="00B138F3">
        <w:rPr>
          <w:rStyle w:val="FootnoteReference"/>
          <w:rFonts w:ascii="GHEA Grapalat" w:hAnsi="GHEA Grapalat"/>
          <w:b/>
          <w:sz w:val="24"/>
          <w:szCs w:val="24"/>
        </w:rPr>
        <w:footnoteReference w:customMarkFollows="1" w:id="19"/>
        <w:t>*</w:t>
      </w:r>
    </w:p>
    <w:p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копия протокола заседания оценочной комиссии об отклонении заявки,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83DD8">
        <w:rPr>
          <w:rFonts w:ascii="GHEA Grapalat" w:eastAsiaTheme="minorHAnsi" w:hAnsi="GHEA Grapalat" w:cstheme="minorBidi"/>
        </w:rPr>
        <w:t>2) настоящая гарантия.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 xml:space="preserve">Лицо, выдающее гарантию, в течение максимум пяти рабочих дней после получения требования бенефициара и прилагаемых документов обсуждает </w:t>
      </w:r>
      <w:r w:rsidRPr="00B138F3">
        <w:rPr>
          <w:rFonts w:ascii="GHEA Grapalat" w:eastAsiaTheme="minorHAnsi" w:hAnsi="GHEA Grapalat" w:cstheme="minorBidi"/>
        </w:rPr>
        <w:lastRenderedPageBreak/>
        <w:t>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BodyTextIndent"/>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D81AB5">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под кодом "---BMAPDzB---/---"</w:t>
      </w:r>
      <w:r w:rsidRPr="00B138F3">
        <w:rPr>
          <w:rStyle w:val="FootnoteReference"/>
          <w:rFonts w:ascii="GHEA Grapalat" w:hAnsi="GHEA Grapalat"/>
          <w:i/>
          <w:sz w:val="22"/>
          <w:szCs w:val="22"/>
        </w:rPr>
        <w:footnoteReference w:customMarkFollows="1" w:id="20"/>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21"/>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w:t>
      </w:r>
      <w:r w:rsidRPr="00B138F3">
        <w:rPr>
          <w:rFonts w:ascii="GHEA Grapalat" w:hAnsi="GHEA Grapalat"/>
          <w:sz w:val="22"/>
          <w:szCs w:val="22"/>
        </w:rPr>
        <w:lastRenderedPageBreak/>
        <w:t xml:space="preserve">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подписаны уполномоченным Компанией </w:t>
      </w:r>
      <w:r w:rsidRPr="00B138F3">
        <w:rPr>
          <w:rFonts w:ascii="GHEA Grapalat" w:hAnsi="GHEA Grapalat"/>
          <w:sz w:val="22"/>
          <w:szCs w:val="22"/>
        </w:rPr>
        <w:lastRenderedPageBreak/>
        <w:t>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B138F3" w:rsidTr="00D81A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81A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81AB5">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81AB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81AB5">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81AB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81AB5">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81AB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81AB5">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81AB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81AB5">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81A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81AB5">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81AB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81AB5">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81A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81AB5">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81A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81AB5">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81AB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81AB5">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D81AB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81AB5">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81AB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81AB5">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D81AB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81AB5">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81AB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81AB5">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81AB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81AB5">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81AB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81AB5">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81AB5">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81AB5">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81AB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81AB5">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81AB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81AB5">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81AB5">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81AB5">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81AB5">
            <w:pPr>
              <w:widowControl w:val="0"/>
              <w:spacing w:after="160"/>
              <w:rPr>
                <w:rFonts w:ascii="GHEA Grapalat" w:hAnsi="GHEA Grapalat" w:cs="Sylfaen"/>
              </w:rPr>
            </w:pPr>
          </w:p>
          <w:p w:rsidR="00C3421C" w:rsidRPr="00B138F3" w:rsidRDefault="00C3421C" w:rsidP="00D81AB5">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81AB5">
            <w:pPr>
              <w:widowControl w:val="0"/>
              <w:spacing w:after="160"/>
              <w:rPr>
                <w:rFonts w:ascii="GHEA Grapalat" w:hAnsi="GHEA Grapalat" w:cs="Sylfaen"/>
              </w:rPr>
            </w:pPr>
          </w:p>
          <w:p w:rsidR="00C3421C" w:rsidRPr="00B138F3" w:rsidRDefault="00C3421C" w:rsidP="00D81AB5">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81AB5">
            <w:pPr>
              <w:widowControl w:val="0"/>
              <w:spacing w:after="160"/>
              <w:rPr>
                <w:rFonts w:ascii="GHEA Grapalat" w:hAnsi="GHEA Grapalat" w:cs="Sylfaen"/>
              </w:rPr>
            </w:pPr>
          </w:p>
          <w:p w:rsidR="00C3421C" w:rsidRPr="00B138F3" w:rsidRDefault="00C3421C" w:rsidP="00D81AB5">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81AB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81AB5">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81AB5">
            <w:pPr>
              <w:widowControl w:val="0"/>
              <w:spacing w:after="160"/>
              <w:rPr>
                <w:rFonts w:ascii="GHEA Grapalat" w:hAnsi="GHEA Grapalat" w:cs="Sylfaen"/>
              </w:rPr>
            </w:pPr>
          </w:p>
          <w:p w:rsidR="00C3421C" w:rsidRPr="00B138F3" w:rsidRDefault="00C3421C" w:rsidP="00D81AB5">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81AB5">
            <w:pPr>
              <w:widowControl w:val="0"/>
              <w:spacing w:after="160"/>
              <w:jc w:val="right"/>
              <w:rPr>
                <w:rFonts w:ascii="GHEA Grapalat" w:hAnsi="GHEA Grapalat" w:cs="Tahoma"/>
              </w:rPr>
            </w:pPr>
          </w:p>
          <w:p w:rsidR="00C3421C" w:rsidRPr="00B138F3" w:rsidRDefault="00C3421C" w:rsidP="00D81AB5">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81AB5">
            <w:pPr>
              <w:widowControl w:val="0"/>
              <w:spacing w:after="160"/>
              <w:rPr>
                <w:rFonts w:ascii="GHEA Grapalat" w:hAnsi="GHEA Grapalat" w:cs="Sylfaen"/>
              </w:rPr>
            </w:pPr>
          </w:p>
          <w:p w:rsidR="00C3421C" w:rsidRPr="00B138F3" w:rsidRDefault="00C3421C" w:rsidP="00D81AB5">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81AB5">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81AB5">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81AB5">
            <w:pPr>
              <w:widowControl w:val="0"/>
              <w:spacing w:after="160"/>
              <w:rPr>
                <w:rFonts w:ascii="GHEA Grapalat" w:hAnsi="GHEA Grapalat"/>
              </w:rPr>
            </w:pPr>
          </w:p>
          <w:p w:rsidR="00C3421C" w:rsidRPr="00B138F3" w:rsidRDefault="00C3421C" w:rsidP="00D81AB5">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81AB5">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81AB5">
            <w:pPr>
              <w:widowControl w:val="0"/>
              <w:spacing w:after="160"/>
              <w:rPr>
                <w:rFonts w:ascii="GHEA Grapalat" w:hAnsi="GHEA Grapalat" w:cs="Tahoma"/>
              </w:rPr>
            </w:pPr>
          </w:p>
          <w:p w:rsidR="00C3421C" w:rsidRPr="00B138F3" w:rsidRDefault="00C3421C" w:rsidP="00D81AB5">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81AB5">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81AB5">
            <w:pPr>
              <w:widowControl w:val="0"/>
              <w:spacing w:after="160"/>
              <w:rPr>
                <w:rFonts w:ascii="GHEA Grapalat" w:hAnsi="GHEA Grapalat" w:cs="Tahoma"/>
              </w:rPr>
            </w:pPr>
          </w:p>
          <w:p w:rsidR="00C3421C" w:rsidRPr="00B138F3" w:rsidRDefault="00C3421C" w:rsidP="00D81AB5">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81AB5">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81AB5">
            <w:pPr>
              <w:widowControl w:val="0"/>
              <w:spacing w:after="160"/>
              <w:rPr>
                <w:rFonts w:ascii="GHEA Grapalat" w:hAnsi="GHEA Grapalat" w:cs="Arial"/>
              </w:rPr>
            </w:pPr>
          </w:p>
        </w:tc>
      </w:tr>
      <w:tr w:rsidR="00B138F3" w:rsidRPr="00B138F3" w:rsidTr="00D81AB5">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81AB5">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81AB5">
            <w:pPr>
              <w:widowControl w:val="0"/>
              <w:spacing w:after="160"/>
              <w:rPr>
                <w:rFonts w:ascii="GHEA Grapalat" w:hAnsi="GHEA Grapalat" w:cs="Sylfaen"/>
              </w:rPr>
            </w:pPr>
          </w:p>
          <w:p w:rsidR="00C3421C" w:rsidRPr="00B138F3" w:rsidRDefault="00C3421C" w:rsidP="00D81AB5">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81AB5">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81AB5">
            <w:pPr>
              <w:widowControl w:val="0"/>
              <w:spacing w:after="160"/>
              <w:rPr>
                <w:rFonts w:ascii="GHEA Grapalat" w:hAnsi="GHEA Grapalat"/>
              </w:rPr>
            </w:pPr>
          </w:p>
          <w:p w:rsidR="00C3421C" w:rsidRPr="00B138F3" w:rsidRDefault="00C3421C" w:rsidP="00D81AB5">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81AB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81AB5">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81AB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81AB5">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81AB5">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81AB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81AB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81AB5">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81AB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81AB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81AB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p>
        </w:tc>
      </w:tr>
      <w:tr w:rsidR="00FF3DE9"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81AB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81AB5">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D81AB5">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под кодом "---BMAPDzB---/---"</w:t>
      </w:r>
      <w:r w:rsidRPr="00B138F3">
        <w:rPr>
          <w:rStyle w:val="FootnoteReference"/>
          <w:rFonts w:ascii="GHEA Grapalat" w:hAnsi="GHEA Grapalat"/>
          <w:b/>
          <w:sz w:val="24"/>
          <w:szCs w:val="24"/>
        </w:rPr>
        <w:footnoteReference w:customMarkFollows="1" w:id="22"/>
        <w:t>*</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138F3" w:rsidRDefault="005B3A59" w:rsidP="00EE62ED">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приципалом,</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eastAsiaTheme="minorHAnsi" w:cstheme="minorBidi"/>
          <w:lang w:val="hy-AM"/>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lastRenderedPageBreak/>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eastAsiaTheme="minorHAnsi" w:cstheme="minorBidi"/>
        </w:rPr>
      </w:pPr>
    </w:p>
    <w:p w:rsidR="005B3A59" w:rsidRPr="00B138F3" w:rsidRDefault="005B3A59" w:rsidP="005B3A59">
      <w:pPr>
        <w:pStyle w:val="NormalWeb"/>
        <w:shd w:val="clear" w:color="auto" w:fill="FFFFFF"/>
        <w:spacing w:before="0" w:beforeAutospacing="0" w:after="0" w:afterAutospacing="0"/>
        <w:ind w:firstLine="375"/>
        <w:rPr>
          <w:rStyle w:val="Strong"/>
          <w:rFonts w:ascii="GHEA Grapalat" w:hAnsi="GHEA Grapalat"/>
          <w:b w:val="0"/>
          <w:bCs w:val="0"/>
          <w:sz w:val="20"/>
          <w:szCs w:val="20"/>
        </w:rPr>
      </w:pPr>
    </w:p>
    <w:p w:rsidR="001005B0" w:rsidRPr="00B138F3" w:rsidRDefault="001005B0" w:rsidP="005B3A59">
      <w:pPr>
        <w:widowControl w:val="0"/>
        <w:spacing w:after="160"/>
        <w:ind w:left="567" w:right="565"/>
        <w:jc w:val="both"/>
        <w:rPr>
          <w:rFonts w:ascii="GHEA Grapalat" w:hAnsi="GHEA Grapalat"/>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D81AB5">
        <w:rPr>
          <w:rFonts w:ascii="GHEA Grapalat" w:hAnsi="GHEA Grapalat"/>
          <w:i/>
        </w:rPr>
        <w:t>Запрос котировок</w:t>
      </w:r>
      <w:r w:rsidRPr="00B138F3">
        <w:rPr>
          <w:rFonts w:ascii="GHEA Grapalat" w:hAnsi="GHEA Grapalat"/>
          <w:i/>
        </w:rPr>
        <w:br/>
        <w:t>под кодом "---BMAPDzB---/---"</w:t>
      </w:r>
      <w:r w:rsidRPr="00B138F3">
        <w:rPr>
          <w:rStyle w:val="FootnoteReference"/>
          <w:rFonts w:ascii="GHEA Grapalat" w:hAnsi="GHEA Grapalat"/>
          <w:i/>
        </w:rPr>
        <w:footnoteReference w:customMarkFollows="1" w:id="23"/>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D81AB5">
        <w:tc>
          <w:tcPr>
            <w:tcW w:w="4786" w:type="dxa"/>
          </w:tcPr>
          <w:p w:rsidR="000A214C" w:rsidRPr="00B138F3" w:rsidRDefault="000A214C" w:rsidP="00D81AB5">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81AB5">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4"/>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tblPr>
      <w:tblGrid>
        <w:gridCol w:w="5616"/>
        <w:gridCol w:w="5364"/>
      </w:tblGrid>
      <w:tr w:rsidR="00B138F3" w:rsidRPr="00B138F3" w:rsidTr="00D81A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81AB5">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81A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81AB5">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81AB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81AB5">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81AB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81AB5">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81AB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81AB5">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81AB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81AB5">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81A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81AB5">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81AB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81AB5">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81A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81AB5">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81A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81AB5">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81AB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81AB5">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D81AB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81AB5">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81AB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81AB5">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D81AB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81AB5">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81AB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81AB5">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81AB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81AB5">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81AB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81AB5">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81AB5">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81AB5">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81AB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81AB5">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81AB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81AB5">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81AB5">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81AB5">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81AB5">
            <w:pPr>
              <w:widowControl w:val="0"/>
              <w:spacing w:after="160"/>
              <w:rPr>
                <w:rFonts w:ascii="GHEA Grapalat" w:hAnsi="GHEA Grapalat" w:cs="Sylfaen"/>
              </w:rPr>
            </w:pPr>
          </w:p>
          <w:p w:rsidR="00BE2572" w:rsidRPr="00B138F3" w:rsidRDefault="00BE2572" w:rsidP="00D81AB5">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81AB5">
            <w:pPr>
              <w:widowControl w:val="0"/>
              <w:spacing w:after="160"/>
              <w:rPr>
                <w:rFonts w:ascii="GHEA Grapalat" w:hAnsi="GHEA Grapalat" w:cs="Sylfaen"/>
              </w:rPr>
            </w:pPr>
          </w:p>
          <w:p w:rsidR="00BE2572" w:rsidRPr="00B138F3" w:rsidRDefault="00BE2572" w:rsidP="00D81AB5">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81AB5">
            <w:pPr>
              <w:widowControl w:val="0"/>
              <w:spacing w:after="160"/>
              <w:rPr>
                <w:rFonts w:ascii="GHEA Grapalat" w:hAnsi="GHEA Grapalat" w:cs="Sylfaen"/>
              </w:rPr>
            </w:pPr>
          </w:p>
          <w:p w:rsidR="00BE2572" w:rsidRPr="00B138F3" w:rsidRDefault="00BE2572" w:rsidP="00D81AB5">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81AB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81AB5">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81AB5">
            <w:pPr>
              <w:widowControl w:val="0"/>
              <w:spacing w:after="160"/>
              <w:rPr>
                <w:rFonts w:ascii="GHEA Grapalat" w:hAnsi="GHEA Grapalat" w:cs="Sylfaen"/>
              </w:rPr>
            </w:pPr>
          </w:p>
          <w:p w:rsidR="00BE2572" w:rsidRPr="00B138F3" w:rsidRDefault="00BE2572" w:rsidP="00D81AB5">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81AB5">
            <w:pPr>
              <w:widowControl w:val="0"/>
              <w:spacing w:after="160"/>
              <w:jc w:val="right"/>
              <w:rPr>
                <w:rFonts w:ascii="GHEA Grapalat" w:hAnsi="GHEA Grapalat" w:cs="Tahoma"/>
              </w:rPr>
            </w:pPr>
          </w:p>
          <w:p w:rsidR="00BE2572" w:rsidRPr="00B138F3" w:rsidRDefault="00BE2572" w:rsidP="00D81AB5">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81AB5">
            <w:pPr>
              <w:widowControl w:val="0"/>
              <w:spacing w:after="160"/>
              <w:rPr>
                <w:rFonts w:ascii="GHEA Grapalat" w:hAnsi="GHEA Grapalat" w:cs="Sylfaen"/>
              </w:rPr>
            </w:pPr>
          </w:p>
          <w:p w:rsidR="00BE2572" w:rsidRPr="00B138F3" w:rsidRDefault="00BE2572" w:rsidP="00D81AB5">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81AB5">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81AB5">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81AB5">
            <w:pPr>
              <w:widowControl w:val="0"/>
              <w:spacing w:after="160"/>
              <w:rPr>
                <w:rFonts w:ascii="GHEA Grapalat" w:hAnsi="GHEA Grapalat"/>
              </w:rPr>
            </w:pPr>
          </w:p>
          <w:p w:rsidR="00BE2572" w:rsidRPr="00B138F3" w:rsidRDefault="00BE2572" w:rsidP="00D81AB5">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81AB5">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81AB5">
            <w:pPr>
              <w:widowControl w:val="0"/>
              <w:spacing w:after="160"/>
              <w:rPr>
                <w:rFonts w:ascii="GHEA Grapalat" w:hAnsi="GHEA Grapalat" w:cs="Tahoma"/>
              </w:rPr>
            </w:pPr>
          </w:p>
          <w:p w:rsidR="00BE2572" w:rsidRPr="00B138F3" w:rsidRDefault="00BE2572" w:rsidP="00D81AB5">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81AB5">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81AB5">
            <w:pPr>
              <w:widowControl w:val="0"/>
              <w:spacing w:after="160"/>
              <w:rPr>
                <w:rFonts w:ascii="GHEA Grapalat" w:hAnsi="GHEA Grapalat" w:cs="Tahoma"/>
              </w:rPr>
            </w:pPr>
          </w:p>
          <w:p w:rsidR="00BE2572" w:rsidRPr="00B138F3" w:rsidRDefault="00BE2572" w:rsidP="00D81AB5">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81AB5">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81AB5">
            <w:pPr>
              <w:widowControl w:val="0"/>
              <w:spacing w:after="160"/>
              <w:rPr>
                <w:rFonts w:ascii="GHEA Grapalat" w:hAnsi="GHEA Grapalat" w:cs="Arial"/>
              </w:rPr>
            </w:pPr>
          </w:p>
        </w:tc>
      </w:tr>
      <w:tr w:rsidR="00B138F3" w:rsidRPr="00B138F3" w:rsidTr="00D81AB5">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81AB5">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81AB5">
            <w:pPr>
              <w:widowControl w:val="0"/>
              <w:spacing w:after="160"/>
              <w:rPr>
                <w:rFonts w:ascii="GHEA Grapalat" w:hAnsi="GHEA Grapalat" w:cs="Sylfaen"/>
              </w:rPr>
            </w:pPr>
          </w:p>
          <w:p w:rsidR="00BE2572" w:rsidRPr="00B138F3" w:rsidRDefault="00BE2572" w:rsidP="00D81AB5">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81AB5">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81AB5">
            <w:pPr>
              <w:widowControl w:val="0"/>
              <w:spacing w:after="160"/>
              <w:rPr>
                <w:rFonts w:ascii="GHEA Grapalat" w:hAnsi="GHEA Grapalat"/>
              </w:rPr>
            </w:pPr>
          </w:p>
          <w:p w:rsidR="00BE2572" w:rsidRPr="00B138F3" w:rsidRDefault="00BE2572" w:rsidP="00D81AB5">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81AB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81AB5">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81AB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81AB5">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81AB5">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81AB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81AB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81AB5">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81AB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81AB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81AB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p>
        </w:tc>
      </w:tr>
      <w:tr w:rsidR="00B138F3"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p>
        </w:tc>
      </w:tr>
      <w:tr w:rsidR="00FF3DE9" w:rsidRPr="00B138F3" w:rsidTr="00D81AB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81AB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81AB5">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Pr="00B138F3">
        <w:rPr>
          <w:rFonts w:ascii="GHEA Grapalat" w:hAnsi="GHEA Grapalat"/>
          <w:b/>
          <w:sz w:val="24"/>
          <w:szCs w:val="24"/>
        </w:rPr>
        <w:t>---BMAPDzB---/---</w:t>
      </w:r>
      <w:r w:rsidR="006132ED" w:rsidRPr="00B138F3">
        <w:rPr>
          <w:rFonts w:ascii="GHEA Grapalat" w:hAnsi="GHEA Grapalat"/>
          <w:b/>
          <w:sz w:val="24"/>
          <w:szCs w:val="24"/>
        </w:rPr>
        <w:t>"</w:t>
      </w:r>
      <w:r w:rsidR="005250C2" w:rsidRPr="00B138F3">
        <w:rPr>
          <w:rStyle w:val="FootnoteReference"/>
          <w:rFonts w:ascii="GHEA Grapalat" w:hAnsi="GHEA Grapalat"/>
          <w:b/>
          <w:sz w:val="24"/>
          <w:szCs w:val="24"/>
        </w:rPr>
        <w:footnoteReference w:customMarkFollows="1" w:id="25"/>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возмещения расходов, произведенных им по причине </w:t>
      </w:r>
      <w:r w:rsidRPr="00B138F3">
        <w:rPr>
          <w:rFonts w:ascii="GHEA Grapalat" w:hAnsi="GHEA Grapalat"/>
        </w:rPr>
        <w:lastRenderedPageBreak/>
        <w:t>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w:t>
      </w:r>
      <w:r w:rsidRPr="00B138F3">
        <w:rPr>
          <w:rFonts w:ascii="GHEA Grapalat" w:hAnsi="GHEA Grapalat"/>
        </w:rPr>
        <w:lastRenderedPageBreak/>
        <w:t xml:space="preserve">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2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FootnoteReference"/>
          <w:rFonts w:ascii="GHEA Grapalat" w:hAnsi="GHEA Grapalat"/>
        </w:rPr>
        <w:footnoteReference w:customMarkFollows="1" w:id="27"/>
        <w:t>18</w:t>
      </w:r>
      <w:r w:rsidR="00C45B20"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FootnoteReference"/>
          <w:rFonts w:ascii="GHEA Grapalat" w:hAnsi="GHEA Grapalat"/>
        </w:rPr>
        <w:footnoteReference w:customMarkFollows="1" w:id="28"/>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 xml:space="preserve">в отношении Продавца применяет меры ответственности, </w:t>
      </w:r>
      <w:r>
        <w:rPr>
          <w:rFonts w:ascii="GHEA Grapalat" w:hAnsi="GHEA Grapalat"/>
        </w:rPr>
        <w:lastRenderedPageBreak/>
        <w:t>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29"/>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30"/>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w:t>
      </w:r>
      <w:r w:rsidRPr="00B138F3">
        <w:rPr>
          <w:rFonts w:ascii="GHEA Grapalat" w:hAnsi="GHEA Grapalat"/>
        </w:rPr>
        <w:lastRenderedPageBreak/>
        <w:t>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31"/>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32"/>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 xml:space="preserve">,а предложение продавца было представлено не позднее пяти календарных дней до истечения </w:t>
      </w:r>
      <w:r w:rsidR="005A3009" w:rsidRPr="00B138F3">
        <w:rPr>
          <w:rFonts w:ascii="GHEA Grapalat" w:hAnsi="GHEA Grapalat"/>
        </w:rPr>
        <w:lastRenderedPageBreak/>
        <w:t>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w:t>
      </w:r>
      <w:r w:rsidRPr="00B138F3">
        <w:rPr>
          <w:rFonts w:ascii="GHEA Grapalat" w:hAnsi="GHEA Grapalat"/>
        </w:rPr>
        <w:lastRenderedPageBreak/>
        <w:t xml:space="preserve">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006E50E4">
        <w:rPr>
          <w:rFonts w:ascii="GHEA Grapalat" w:hAnsi="GHEA Grapalat"/>
          <w:lang w:val="hy-AM"/>
        </w:rPr>
        <w:t xml:space="preserve"> </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r w:rsidRPr="00B138F3">
        <w:rPr>
          <w:rFonts w:ascii="GHEA Grapalat" w:hAnsi="GHEA Grapalat"/>
        </w:rPr>
        <w:t xml:space="preserve">договора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FootnoteReference"/>
          <w:rFonts w:ascii="GHEA Grapalat" w:hAnsi="GHEA Grapalat"/>
        </w:rPr>
        <w:footnoteReference w:customMarkFollows="1" w:id="33"/>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0"/>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34"/>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715"/>
        <w:gridCol w:w="1559"/>
        <w:gridCol w:w="620"/>
        <w:gridCol w:w="2772"/>
        <w:gridCol w:w="1085"/>
        <w:gridCol w:w="1559"/>
        <w:gridCol w:w="1104"/>
        <w:gridCol w:w="880"/>
        <w:gridCol w:w="709"/>
        <w:gridCol w:w="1158"/>
        <w:gridCol w:w="947"/>
      </w:tblGrid>
      <w:tr w:rsidR="00B138F3" w:rsidRPr="00B138F3" w:rsidTr="00024EA7">
        <w:trPr>
          <w:jc w:val="center"/>
        </w:trPr>
        <w:tc>
          <w:tcPr>
            <w:tcW w:w="16350" w:type="dxa"/>
            <w:gridSpan w:val="12"/>
            <w:vAlign w:val="center"/>
          </w:tcPr>
          <w:p w:rsidR="00071D1C" w:rsidRPr="00B138F3" w:rsidRDefault="00071D1C" w:rsidP="00024EA7">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511A2F">
        <w:trPr>
          <w:trHeight w:val="219"/>
          <w:jc w:val="center"/>
        </w:trPr>
        <w:tc>
          <w:tcPr>
            <w:tcW w:w="1242" w:type="dxa"/>
            <w:vMerge w:val="restart"/>
            <w:vAlign w:val="center"/>
          </w:tcPr>
          <w:p w:rsidR="00071D1C" w:rsidRPr="00B138F3" w:rsidRDefault="00071D1C" w:rsidP="00024EA7">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rsidR="00071D1C" w:rsidRPr="00B138F3" w:rsidRDefault="00071D1C" w:rsidP="00024EA7">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071D1C" w:rsidRPr="00B138F3" w:rsidRDefault="001D0249" w:rsidP="00024EA7">
            <w:pPr>
              <w:widowControl w:val="0"/>
              <w:jc w:val="center"/>
              <w:rPr>
                <w:rFonts w:ascii="GHEA Grapalat" w:hAnsi="GHEA Grapalat"/>
                <w:sz w:val="16"/>
                <w:szCs w:val="16"/>
                <w:lang w:val="en-US"/>
              </w:rPr>
            </w:pPr>
            <w:r w:rsidRPr="00B138F3">
              <w:rPr>
                <w:rFonts w:ascii="GHEA Grapalat" w:hAnsi="GHEA Grapalat"/>
                <w:sz w:val="16"/>
                <w:szCs w:val="16"/>
              </w:rPr>
              <w:t>наименование</w:t>
            </w:r>
          </w:p>
        </w:tc>
        <w:tc>
          <w:tcPr>
            <w:tcW w:w="620" w:type="dxa"/>
            <w:vMerge w:val="restart"/>
            <w:vAlign w:val="center"/>
          </w:tcPr>
          <w:p w:rsidR="00071D1C" w:rsidRPr="00B138F3" w:rsidRDefault="00A205BF" w:rsidP="00024EA7">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FootnoteReference"/>
                <w:rFonts w:ascii="GHEA Grapalat" w:hAnsi="GHEA Grapalat"/>
                <w:sz w:val="16"/>
                <w:szCs w:val="16"/>
              </w:rPr>
              <w:footnoteReference w:customMarkFollows="1" w:id="35"/>
              <w:t>**</w:t>
            </w:r>
          </w:p>
        </w:tc>
        <w:tc>
          <w:tcPr>
            <w:tcW w:w="2772" w:type="dxa"/>
            <w:vMerge w:val="restart"/>
            <w:vAlign w:val="center"/>
          </w:tcPr>
          <w:p w:rsidR="00071D1C" w:rsidRPr="00B138F3" w:rsidRDefault="00071D1C" w:rsidP="00024EA7">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rsidR="00071D1C" w:rsidRPr="00B138F3" w:rsidRDefault="00071D1C" w:rsidP="00024EA7">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rsidR="00071D1C" w:rsidRPr="00B138F3" w:rsidRDefault="00071D1C" w:rsidP="00024EA7">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04" w:type="dxa"/>
            <w:vMerge w:val="restart"/>
            <w:vAlign w:val="center"/>
          </w:tcPr>
          <w:p w:rsidR="00071D1C" w:rsidRPr="00B138F3" w:rsidRDefault="00071D1C" w:rsidP="00024EA7">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80" w:type="dxa"/>
            <w:vMerge w:val="restart"/>
            <w:vAlign w:val="center"/>
          </w:tcPr>
          <w:p w:rsidR="00071D1C" w:rsidRPr="00B138F3" w:rsidRDefault="00071D1C" w:rsidP="00024EA7">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rsidR="00071D1C" w:rsidRPr="00B138F3" w:rsidRDefault="00071D1C" w:rsidP="00024EA7">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511A2F">
        <w:trPr>
          <w:trHeight w:val="445"/>
          <w:jc w:val="center"/>
        </w:trPr>
        <w:tc>
          <w:tcPr>
            <w:tcW w:w="1242" w:type="dxa"/>
            <w:vMerge/>
            <w:vAlign w:val="center"/>
          </w:tcPr>
          <w:p w:rsidR="00071D1C" w:rsidRPr="00B138F3" w:rsidRDefault="00071D1C" w:rsidP="00024EA7">
            <w:pPr>
              <w:widowControl w:val="0"/>
              <w:jc w:val="center"/>
              <w:rPr>
                <w:rFonts w:ascii="GHEA Grapalat" w:hAnsi="GHEA Grapalat"/>
                <w:sz w:val="16"/>
                <w:szCs w:val="16"/>
              </w:rPr>
            </w:pPr>
          </w:p>
        </w:tc>
        <w:tc>
          <w:tcPr>
            <w:tcW w:w="2715" w:type="dxa"/>
            <w:vMerge/>
            <w:vAlign w:val="center"/>
          </w:tcPr>
          <w:p w:rsidR="00071D1C" w:rsidRPr="00B138F3" w:rsidRDefault="00071D1C" w:rsidP="00024EA7">
            <w:pPr>
              <w:widowControl w:val="0"/>
              <w:jc w:val="center"/>
              <w:rPr>
                <w:rFonts w:ascii="GHEA Grapalat" w:hAnsi="GHEA Grapalat"/>
                <w:sz w:val="16"/>
                <w:szCs w:val="16"/>
              </w:rPr>
            </w:pPr>
          </w:p>
        </w:tc>
        <w:tc>
          <w:tcPr>
            <w:tcW w:w="1559" w:type="dxa"/>
            <w:vMerge/>
            <w:vAlign w:val="center"/>
          </w:tcPr>
          <w:p w:rsidR="00071D1C" w:rsidRPr="00B138F3" w:rsidRDefault="00071D1C" w:rsidP="00024EA7">
            <w:pPr>
              <w:widowControl w:val="0"/>
              <w:jc w:val="center"/>
              <w:rPr>
                <w:rFonts w:ascii="GHEA Grapalat" w:hAnsi="GHEA Grapalat"/>
                <w:sz w:val="16"/>
                <w:szCs w:val="16"/>
              </w:rPr>
            </w:pPr>
          </w:p>
        </w:tc>
        <w:tc>
          <w:tcPr>
            <w:tcW w:w="620" w:type="dxa"/>
            <w:vMerge/>
            <w:vAlign w:val="center"/>
          </w:tcPr>
          <w:p w:rsidR="00071D1C" w:rsidRPr="00B138F3" w:rsidRDefault="00071D1C" w:rsidP="00024EA7">
            <w:pPr>
              <w:widowControl w:val="0"/>
              <w:jc w:val="center"/>
              <w:rPr>
                <w:rFonts w:ascii="GHEA Grapalat" w:hAnsi="GHEA Grapalat"/>
                <w:sz w:val="16"/>
                <w:szCs w:val="16"/>
              </w:rPr>
            </w:pPr>
          </w:p>
        </w:tc>
        <w:tc>
          <w:tcPr>
            <w:tcW w:w="2772" w:type="dxa"/>
            <w:vMerge/>
            <w:vAlign w:val="center"/>
          </w:tcPr>
          <w:p w:rsidR="00071D1C" w:rsidRPr="00B138F3" w:rsidRDefault="00071D1C" w:rsidP="00024EA7">
            <w:pPr>
              <w:widowControl w:val="0"/>
              <w:jc w:val="center"/>
              <w:rPr>
                <w:rFonts w:ascii="GHEA Grapalat" w:hAnsi="GHEA Grapalat"/>
                <w:sz w:val="16"/>
                <w:szCs w:val="16"/>
              </w:rPr>
            </w:pPr>
          </w:p>
        </w:tc>
        <w:tc>
          <w:tcPr>
            <w:tcW w:w="1085" w:type="dxa"/>
            <w:vMerge/>
            <w:vAlign w:val="center"/>
          </w:tcPr>
          <w:p w:rsidR="00071D1C" w:rsidRPr="00B138F3" w:rsidRDefault="00071D1C" w:rsidP="00024EA7">
            <w:pPr>
              <w:widowControl w:val="0"/>
              <w:jc w:val="center"/>
              <w:rPr>
                <w:rFonts w:ascii="GHEA Grapalat" w:hAnsi="GHEA Grapalat"/>
                <w:sz w:val="16"/>
                <w:szCs w:val="16"/>
              </w:rPr>
            </w:pPr>
          </w:p>
        </w:tc>
        <w:tc>
          <w:tcPr>
            <w:tcW w:w="1559" w:type="dxa"/>
            <w:vMerge/>
            <w:vAlign w:val="center"/>
          </w:tcPr>
          <w:p w:rsidR="00071D1C" w:rsidRPr="00B138F3" w:rsidRDefault="00071D1C" w:rsidP="00024EA7">
            <w:pPr>
              <w:widowControl w:val="0"/>
              <w:jc w:val="center"/>
              <w:rPr>
                <w:rFonts w:ascii="GHEA Grapalat" w:hAnsi="GHEA Grapalat"/>
                <w:sz w:val="16"/>
                <w:szCs w:val="16"/>
              </w:rPr>
            </w:pPr>
          </w:p>
        </w:tc>
        <w:tc>
          <w:tcPr>
            <w:tcW w:w="1104" w:type="dxa"/>
            <w:vMerge/>
            <w:vAlign w:val="center"/>
          </w:tcPr>
          <w:p w:rsidR="00071D1C" w:rsidRPr="00B138F3" w:rsidRDefault="00071D1C" w:rsidP="00024EA7">
            <w:pPr>
              <w:widowControl w:val="0"/>
              <w:jc w:val="center"/>
              <w:rPr>
                <w:rFonts w:ascii="GHEA Grapalat" w:hAnsi="GHEA Grapalat"/>
                <w:sz w:val="16"/>
                <w:szCs w:val="16"/>
              </w:rPr>
            </w:pPr>
          </w:p>
        </w:tc>
        <w:tc>
          <w:tcPr>
            <w:tcW w:w="880" w:type="dxa"/>
            <w:vMerge/>
            <w:vAlign w:val="center"/>
          </w:tcPr>
          <w:p w:rsidR="00071D1C" w:rsidRPr="00B138F3" w:rsidRDefault="00071D1C" w:rsidP="00024EA7">
            <w:pPr>
              <w:widowControl w:val="0"/>
              <w:jc w:val="center"/>
              <w:rPr>
                <w:rFonts w:ascii="GHEA Grapalat" w:hAnsi="GHEA Grapalat"/>
                <w:sz w:val="16"/>
                <w:szCs w:val="16"/>
              </w:rPr>
            </w:pPr>
          </w:p>
        </w:tc>
        <w:tc>
          <w:tcPr>
            <w:tcW w:w="709" w:type="dxa"/>
            <w:vAlign w:val="center"/>
          </w:tcPr>
          <w:p w:rsidR="00071D1C" w:rsidRPr="00B138F3" w:rsidRDefault="00071D1C" w:rsidP="00024EA7">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rsidR="00071D1C" w:rsidRPr="00B138F3" w:rsidRDefault="00071D1C" w:rsidP="00024EA7">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rsidR="00700C81" w:rsidRPr="00B138F3" w:rsidRDefault="005646FC" w:rsidP="00024EA7">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FootnoteReference"/>
                <w:rFonts w:ascii="GHEA Grapalat" w:hAnsi="GHEA Grapalat"/>
                <w:sz w:val="16"/>
                <w:szCs w:val="16"/>
              </w:rPr>
              <w:footnoteReference w:customMarkFollows="1" w:id="36"/>
              <w:t>***</w:t>
            </w:r>
          </w:p>
        </w:tc>
      </w:tr>
      <w:tr w:rsidR="00485CB9" w:rsidRPr="00B138F3" w:rsidTr="00511A2F">
        <w:trPr>
          <w:trHeight w:val="246"/>
          <w:jc w:val="center"/>
        </w:trPr>
        <w:tc>
          <w:tcPr>
            <w:tcW w:w="1242" w:type="dxa"/>
            <w:vAlign w:val="center"/>
          </w:tcPr>
          <w:p w:rsidR="00485CB9" w:rsidRPr="006960B6" w:rsidRDefault="00485CB9" w:rsidP="00024EA7">
            <w:pPr>
              <w:widowControl w:val="0"/>
              <w:jc w:val="center"/>
              <w:rPr>
                <w:rFonts w:ascii="GHEA Grapalat" w:hAnsi="GHEA Grapalat"/>
                <w:sz w:val="16"/>
                <w:szCs w:val="16"/>
                <w:lang w:val="en-US"/>
              </w:rPr>
            </w:pPr>
            <w:r>
              <w:rPr>
                <w:rFonts w:ascii="GHEA Grapalat" w:hAnsi="GHEA Grapalat"/>
                <w:sz w:val="16"/>
                <w:szCs w:val="16"/>
                <w:lang w:val="en-US"/>
              </w:rPr>
              <w:t>1</w:t>
            </w:r>
          </w:p>
        </w:tc>
        <w:tc>
          <w:tcPr>
            <w:tcW w:w="2715" w:type="dxa"/>
            <w:vAlign w:val="center"/>
          </w:tcPr>
          <w:p w:rsidR="00485CB9" w:rsidRPr="004E1695" w:rsidRDefault="00485CB9" w:rsidP="008815B7">
            <w:pPr>
              <w:tabs>
                <w:tab w:val="left" w:pos="4520"/>
              </w:tabs>
              <w:jc w:val="center"/>
              <w:rPr>
                <w:rFonts w:ascii="GHEA Grapalat" w:hAnsi="GHEA Grapalat"/>
                <w:sz w:val="22"/>
                <w:szCs w:val="22"/>
              </w:rPr>
            </w:pPr>
            <w:r w:rsidRPr="004E1695">
              <w:rPr>
                <w:rFonts w:ascii="GHEA Grapalat" w:hAnsi="GHEA Grapalat"/>
                <w:sz w:val="22"/>
                <w:szCs w:val="22"/>
              </w:rPr>
              <w:t>15842310</w:t>
            </w:r>
          </w:p>
        </w:tc>
        <w:tc>
          <w:tcPr>
            <w:tcW w:w="1559" w:type="dxa"/>
            <w:vAlign w:val="center"/>
          </w:tcPr>
          <w:p w:rsidR="00485CB9" w:rsidRPr="00560506" w:rsidRDefault="00485CB9" w:rsidP="008815B7">
            <w:pPr>
              <w:jc w:val="center"/>
            </w:pPr>
            <w:r w:rsidRPr="00560506">
              <w:t>Карамель</w:t>
            </w:r>
          </w:p>
        </w:tc>
        <w:tc>
          <w:tcPr>
            <w:tcW w:w="620" w:type="dxa"/>
            <w:vAlign w:val="center"/>
          </w:tcPr>
          <w:p w:rsidR="00485CB9" w:rsidRPr="00B138F3" w:rsidRDefault="00485CB9" w:rsidP="00024EA7">
            <w:pPr>
              <w:widowControl w:val="0"/>
              <w:jc w:val="center"/>
              <w:rPr>
                <w:rFonts w:ascii="GHEA Grapalat" w:hAnsi="GHEA Grapalat"/>
                <w:sz w:val="16"/>
                <w:szCs w:val="16"/>
              </w:rPr>
            </w:pPr>
          </w:p>
        </w:tc>
        <w:tc>
          <w:tcPr>
            <w:tcW w:w="2772" w:type="dxa"/>
            <w:vAlign w:val="center"/>
          </w:tcPr>
          <w:p w:rsidR="00485CB9" w:rsidRPr="00B138F3" w:rsidRDefault="00485CB9" w:rsidP="00024EA7">
            <w:pPr>
              <w:widowControl w:val="0"/>
              <w:jc w:val="center"/>
              <w:rPr>
                <w:rFonts w:ascii="GHEA Grapalat" w:hAnsi="GHEA Grapalat"/>
                <w:sz w:val="16"/>
                <w:szCs w:val="16"/>
              </w:rPr>
            </w:pPr>
            <w:r w:rsidRPr="009E6952">
              <w:rPr>
                <w:rFonts w:ascii="GHEA Grapalat" w:hAnsi="GHEA Grapalat"/>
                <w:sz w:val="16"/>
                <w:szCs w:val="16"/>
              </w:rPr>
              <w:t xml:space="preserve">Карамель с молоком, помадой, фруктами, желе, желе, глазурью, грилем, пралиновыми добавками. В зависимости от типа конфет, влагосодержание не более 4-25%, упаковка в фольгу и бумагу, без упаковки оптом, во взвешенные </w:t>
            </w:r>
            <w:r w:rsidRPr="009E6952">
              <w:rPr>
                <w:rFonts w:ascii="GHEA Grapalat" w:hAnsi="GHEA Grapalat"/>
                <w:sz w:val="16"/>
                <w:szCs w:val="16"/>
              </w:rPr>
              <w:lastRenderedPageBreak/>
              <w:t>коробки, смешанный ассортимент. Безопасность в соответствии с N 2-III-4.9-01-2010 гигиеническими нормами и маркировкой - Статья 8 Закона РА о безопасности пищевых продуктов</w:t>
            </w:r>
          </w:p>
        </w:tc>
        <w:tc>
          <w:tcPr>
            <w:tcW w:w="1085" w:type="dxa"/>
            <w:vAlign w:val="center"/>
          </w:tcPr>
          <w:p w:rsidR="00485CB9" w:rsidRPr="006960B6" w:rsidRDefault="00485CB9" w:rsidP="00024EA7">
            <w:pPr>
              <w:jc w:val="center"/>
              <w:rPr>
                <w:rFonts w:ascii="Sylfaen" w:hAnsi="Sylfaen" w:cs="Sylfaen"/>
                <w:sz w:val="16"/>
                <w:szCs w:val="16"/>
                <w:lang w:val="en-US"/>
              </w:rPr>
            </w:pPr>
            <w:r>
              <w:rPr>
                <w:rFonts w:ascii="Sylfaen" w:hAnsi="Sylfaen" w:cs="Sylfaen"/>
                <w:sz w:val="16"/>
                <w:szCs w:val="16"/>
                <w:lang w:val="en-US"/>
              </w:rPr>
              <w:lastRenderedPageBreak/>
              <w:t>кг</w:t>
            </w:r>
          </w:p>
        </w:tc>
        <w:tc>
          <w:tcPr>
            <w:tcW w:w="1559" w:type="dxa"/>
            <w:vAlign w:val="center"/>
          </w:tcPr>
          <w:p w:rsidR="00485CB9" w:rsidRPr="00127855" w:rsidRDefault="00485CB9" w:rsidP="00024EA7">
            <w:pPr>
              <w:jc w:val="center"/>
              <w:rPr>
                <w:rFonts w:ascii="Sylfaen" w:hAnsi="Sylfaen" w:cs="Sylfaen"/>
                <w:sz w:val="16"/>
                <w:szCs w:val="16"/>
              </w:rPr>
            </w:pPr>
          </w:p>
        </w:tc>
        <w:tc>
          <w:tcPr>
            <w:tcW w:w="1104" w:type="dxa"/>
            <w:vAlign w:val="center"/>
          </w:tcPr>
          <w:p w:rsidR="00485CB9" w:rsidRPr="00127855" w:rsidRDefault="00485CB9" w:rsidP="00024EA7">
            <w:pPr>
              <w:jc w:val="center"/>
              <w:rPr>
                <w:rFonts w:ascii="Sylfaen" w:hAnsi="Sylfaen" w:cs="Sylfaen"/>
                <w:sz w:val="16"/>
                <w:szCs w:val="16"/>
              </w:rPr>
            </w:pPr>
          </w:p>
        </w:tc>
        <w:tc>
          <w:tcPr>
            <w:tcW w:w="880" w:type="dxa"/>
            <w:vAlign w:val="center"/>
          </w:tcPr>
          <w:p w:rsidR="00485CB9" w:rsidRPr="00485CB9" w:rsidRDefault="00485CB9" w:rsidP="00485CB9">
            <w:pPr>
              <w:jc w:val="center"/>
              <w:rPr>
                <w:rFonts w:ascii="Sylfaen" w:hAnsi="Sylfaen" w:cs="Sylfaen"/>
                <w:sz w:val="16"/>
                <w:szCs w:val="16"/>
                <w:lang w:val="en-US"/>
              </w:rPr>
            </w:pPr>
            <w:r w:rsidRPr="00127855">
              <w:rPr>
                <w:rFonts w:ascii="Sylfaen" w:hAnsi="Sylfaen" w:cs="Sylfaen"/>
                <w:sz w:val="16"/>
                <w:szCs w:val="16"/>
              </w:rPr>
              <w:t>1</w:t>
            </w:r>
            <w:r>
              <w:rPr>
                <w:rFonts w:ascii="Sylfaen" w:hAnsi="Sylfaen" w:cs="Sylfaen"/>
                <w:sz w:val="16"/>
                <w:szCs w:val="16"/>
                <w:lang w:val="en-US"/>
              </w:rPr>
              <w:t>72</w:t>
            </w:r>
          </w:p>
        </w:tc>
        <w:tc>
          <w:tcPr>
            <w:tcW w:w="709" w:type="dxa"/>
            <w:vAlign w:val="center"/>
          </w:tcPr>
          <w:p w:rsidR="00485CB9" w:rsidRPr="005F5306" w:rsidRDefault="00485CB9" w:rsidP="00024EA7">
            <w:pPr>
              <w:jc w:val="center"/>
              <w:rPr>
                <w:rFonts w:ascii="Sylfaen" w:hAnsi="Sylfaen" w:cs="Sylfaen"/>
                <w:sz w:val="16"/>
                <w:szCs w:val="16"/>
              </w:rPr>
            </w:pPr>
            <w:r>
              <w:rPr>
                <w:rFonts w:ascii="Sylfaen" w:hAnsi="Sylfaen" w:cs="Sylfaen"/>
                <w:sz w:val="16"/>
                <w:szCs w:val="16"/>
              </w:rPr>
              <w:t>Aраратск</w:t>
            </w:r>
            <w:r w:rsidRPr="005F5306">
              <w:rPr>
                <w:rFonts w:ascii="Sylfaen" w:hAnsi="Sylfaen" w:cs="Sylfaen"/>
                <w:sz w:val="16"/>
                <w:szCs w:val="16"/>
              </w:rPr>
              <w:t>ая область, с. Sunshiny,</w:t>
            </w:r>
          </w:p>
          <w:p w:rsidR="00485CB9" w:rsidRPr="00B138F3" w:rsidRDefault="00485CB9" w:rsidP="00024EA7">
            <w:pPr>
              <w:widowControl w:val="0"/>
              <w:jc w:val="center"/>
              <w:rPr>
                <w:rFonts w:ascii="GHEA Grapalat" w:hAnsi="GHEA Grapalat"/>
                <w:sz w:val="16"/>
                <w:szCs w:val="16"/>
              </w:rPr>
            </w:pPr>
            <w:r w:rsidRPr="005F5306">
              <w:rPr>
                <w:rFonts w:ascii="Sylfaen" w:hAnsi="Sylfaen" w:cs="Sylfaen"/>
                <w:sz w:val="16"/>
                <w:szCs w:val="16"/>
              </w:rPr>
              <w:t xml:space="preserve">Мхчян </w:t>
            </w:r>
            <w:r w:rsidRPr="005F5306">
              <w:rPr>
                <w:rFonts w:ascii="Sylfaen" w:hAnsi="Sylfaen" w:cs="Sylfaen"/>
                <w:sz w:val="16"/>
                <w:szCs w:val="16"/>
              </w:rPr>
              <w:lastRenderedPageBreak/>
              <w:t>ул., 15 дом</w:t>
            </w:r>
          </w:p>
        </w:tc>
        <w:tc>
          <w:tcPr>
            <w:tcW w:w="1158" w:type="dxa"/>
            <w:vAlign w:val="center"/>
          </w:tcPr>
          <w:p w:rsidR="00485CB9" w:rsidRPr="00485CB9" w:rsidRDefault="00485CB9" w:rsidP="00024EA7">
            <w:pPr>
              <w:jc w:val="center"/>
              <w:rPr>
                <w:rFonts w:ascii="Sylfaen" w:hAnsi="Sylfaen" w:cs="Sylfaen"/>
                <w:sz w:val="16"/>
                <w:szCs w:val="16"/>
                <w:lang w:val="en-US"/>
              </w:rPr>
            </w:pPr>
            <w:r>
              <w:rPr>
                <w:rFonts w:ascii="Sylfaen" w:hAnsi="Sylfaen" w:cs="Sylfaen"/>
                <w:sz w:val="16"/>
                <w:szCs w:val="16"/>
                <w:lang w:val="en-US"/>
              </w:rPr>
              <w:lastRenderedPageBreak/>
              <w:t>172</w:t>
            </w:r>
          </w:p>
        </w:tc>
        <w:tc>
          <w:tcPr>
            <w:tcW w:w="947" w:type="dxa"/>
            <w:vAlign w:val="center"/>
          </w:tcPr>
          <w:p w:rsidR="00485CB9" w:rsidRPr="005F5306" w:rsidRDefault="00485CB9" w:rsidP="00024EA7">
            <w:pPr>
              <w:jc w:val="center"/>
              <w:rPr>
                <w:rFonts w:ascii="Sylfaen" w:hAnsi="Sylfaen" w:cs="Sylfaen"/>
                <w:sz w:val="16"/>
                <w:szCs w:val="16"/>
              </w:rPr>
            </w:pPr>
            <w:r w:rsidRPr="005F5306">
              <w:rPr>
                <w:rFonts w:ascii="Sylfaen" w:hAnsi="Sylfaen" w:cs="Sylfaen"/>
                <w:sz w:val="16"/>
                <w:szCs w:val="16"/>
              </w:rPr>
              <w:t xml:space="preserve">Предоставление средств в 2020 году, не менее чем через 20 дней </w:t>
            </w:r>
            <w:r w:rsidRPr="005F5306">
              <w:rPr>
                <w:rFonts w:ascii="Sylfaen" w:hAnsi="Sylfaen" w:cs="Sylfaen"/>
                <w:sz w:val="16"/>
                <w:szCs w:val="16"/>
              </w:rPr>
              <w:lastRenderedPageBreak/>
              <w:t>после даты подписания соглашения между сторонами, Поставка осуществляется каждый рабочий день до 25.12.2019.</w:t>
            </w: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37"/>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94"/>
        <w:gridCol w:w="2048"/>
        <w:gridCol w:w="1284"/>
        <w:gridCol w:w="1562"/>
        <w:gridCol w:w="830"/>
        <w:gridCol w:w="689"/>
        <w:gridCol w:w="835"/>
        <w:gridCol w:w="534"/>
        <w:gridCol w:w="604"/>
        <w:gridCol w:w="696"/>
        <w:gridCol w:w="820"/>
        <w:gridCol w:w="866"/>
        <w:gridCol w:w="848"/>
        <w:gridCol w:w="959"/>
        <w:gridCol w:w="849"/>
        <w:gridCol w:w="787"/>
      </w:tblGrid>
      <w:tr w:rsidR="00B138F3" w:rsidRPr="00B138F3" w:rsidTr="000347E2">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0347E2">
        <w:trPr>
          <w:trHeight w:val="747"/>
          <w:jc w:val="center"/>
        </w:trPr>
        <w:tc>
          <w:tcPr>
            <w:tcW w:w="1694"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048"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84"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879" w:type="dxa"/>
            <w:gridSpan w:val="13"/>
            <w:vAlign w:val="center"/>
          </w:tcPr>
          <w:p w:rsidR="00071D1C" w:rsidRPr="00B138F3" w:rsidRDefault="00071D1C" w:rsidP="000347E2">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0347E2" w:rsidRPr="000347E2">
              <w:rPr>
                <w:rFonts w:ascii="GHEA Grapalat" w:hAnsi="GHEA Grapalat"/>
                <w:sz w:val="16"/>
                <w:szCs w:val="16"/>
              </w:rPr>
              <w:t>020</w:t>
            </w:r>
            <w:r w:rsidR="00E67FD5" w:rsidRPr="00B138F3">
              <w:rPr>
                <w:rFonts w:ascii="GHEA Grapalat" w:hAnsi="GHEA Grapalat"/>
                <w:sz w:val="16"/>
                <w:szCs w:val="16"/>
              </w:rPr>
              <w:t xml:space="preserve"> по месяцам, в том числе</w:t>
            </w:r>
            <w:r w:rsidR="00E67FD5" w:rsidRPr="00B138F3">
              <w:rPr>
                <w:rStyle w:val="FootnoteReference"/>
                <w:rFonts w:ascii="GHEA Grapalat" w:hAnsi="GHEA Grapalat"/>
                <w:sz w:val="16"/>
                <w:szCs w:val="16"/>
              </w:rPr>
              <w:footnoteReference w:customMarkFollows="1" w:id="38"/>
              <w:t>**</w:t>
            </w:r>
          </w:p>
        </w:tc>
      </w:tr>
      <w:tr w:rsidR="00B138F3" w:rsidRPr="00B138F3" w:rsidTr="000347E2">
        <w:trPr>
          <w:trHeight w:val="594"/>
          <w:jc w:val="center"/>
        </w:trPr>
        <w:tc>
          <w:tcPr>
            <w:tcW w:w="1694" w:type="dxa"/>
          </w:tcPr>
          <w:p w:rsidR="00071D1C" w:rsidRPr="00B138F3" w:rsidRDefault="00071D1C" w:rsidP="00B46D58">
            <w:pPr>
              <w:widowControl w:val="0"/>
              <w:jc w:val="center"/>
              <w:rPr>
                <w:rFonts w:ascii="GHEA Grapalat" w:hAnsi="GHEA Grapalat"/>
                <w:sz w:val="16"/>
                <w:szCs w:val="16"/>
              </w:rPr>
            </w:pPr>
          </w:p>
        </w:tc>
        <w:tc>
          <w:tcPr>
            <w:tcW w:w="2048" w:type="dxa"/>
          </w:tcPr>
          <w:p w:rsidR="00071D1C" w:rsidRPr="00B138F3" w:rsidRDefault="00071D1C" w:rsidP="00B46D58">
            <w:pPr>
              <w:widowControl w:val="0"/>
              <w:jc w:val="center"/>
              <w:rPr>
                <w:rFonts w:ascii="GHEA Grapalat" w:hAnsi="GHEA Grapalat"/>
                <w:sz w:val="16"/>
                <w:szCs w:val="16"/>
              </w:rPr>
            </w:pPr>
          </w:p>
        </w:tc>
        <w:tc>
          <w:tcPr>
            <w:tcW w:w="1284" w:type="dxa"/>
          </w:tcPr>
          <w:p w:rsidR="00071D1C" w:rsidRPr="00B138F3" w:rsidRDefault="00071D1C" w:rsidP="00B46D58">
            <w:pPr>
              <w:widowControl w:val="0"/>
              <w:jc w:val="center"/>
              <w:rPr>
                <w:rFonts w:ascii="GHEA Grapalat" w:hAnsi="GHEA Grapalat"/>
                <w:sz w:val="16"/>
                <w:szCs w:val="16"/>
              </w:rPr>
            </w:pPr>
          </w:p>
        </w:tc>
        <w:tc>
          <w:tcPr>
            <w:tcW w:w="156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830"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8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35"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3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9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20"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5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87"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680CA6" w:rsidRPr="00B138F3" w:rsidTr="00847CF6">
        <w:trPr>
          <w:trHeight w:val="404"/>
          <w:jc w:val="center"/>
        </w:trPr>
        <w:tc>
          <w:tcPr>
            <w:tcW w:w="1694" w:type="dxa"/>
          </w:tcPr>
          <w:p w:rsidR="00680CA6" w:rsidRPr="000347E2" w:rsidRDefault="00680CA6" w:rsidP="00680CA6">
            <w:pPr>
              <w:widowControl w:val="0"/>
              <w:jc w:val="center"/>
              <w:rPr>
                <w:rFonts w:ascii="GHEA Grapalat" w:hAnsi="GHEA Grapalat"/>
                <w:sz w:val="16"/>
                <w:szCs w:val="16"/>
                <w:lang w:val="en-US"/>
              </w:rPr>
            </w:pPr>
            <w:r>
              <w:rPr>
                <w:rFonts w:ascii="GHEA Grapalat" w:hAnsi="GHEA Grapalat"/>
                <w:sz w:val="16"/>
                <w:szCs w:val="16"/>
                <w:lang w:val="en-US"/>
              </w:rPr>
              <w:t>1</w:t>
            </w:r>
          </w:p>
        </w:tc>
        <w:tc>
          <w:tcPr>
            <w:tcW w:w="2048" w:type="dxa"/>
            <w:vAlign w:val="center"/>
          </w:tcPr>
          <w:p w:rsidR="00680CA6" w:rsidRPr="004E1695" w:rsidRDefault="00680CA6" w:rsidP="00C35A7D">
            <w:pPr>
              <w:tabs>
                <w:tab w:val="left" w:pos="4520"/>
              </w:tabs>
              <w:jc w:val="center"/>
              <w:rPr>
                <w:rFonts w:ascii="GHEA Grapalat" w:hAnsi="GHEA Grapalat"/>
                <w:sz w:val="22"/>
                <w:szCs w:val="22"/>
              </w:rPr>
            </w:pPr>
            <w:r w:rsidRPr="004E1695">
              <w:rPr>
                <w:rFonts w:ascii="GHEA Grapalat" w:hAnsi="GHEA Grapalat"/>
                <w:sz w:val="22"/>
                <w:szCs w:val="22"/>
              </w:rPr>
              <w:t>15842310</w:t>
            </w:r>
          </w:p>
        </w:tc>
        <w:tc>
          <w:tcPr>
            <w:tcW w:w="1284" w:type="dxa"/>
            <w:vAlign w:val="center"/>
          </w:tcPr>
          <w:p w:rsidR="00680CA6" w:rsidRPr="00560506" w:rsidRDefault="00680CA6" w:rsidP="00C35A7D">
            <w:pPr>
              <w:jc w:val="center"/>
            </w:pPr>
            <w:r w:rsidRPr="00560506">
              <w:t>Карамель</w:t>
            </w:r>
          </w:p>
        </w:tc>
        <w:tc>
          <w:tcPr>
            <w:tcW w:w="10879" w:type="dxa"/>
            <w:gridSpan w:val="13"/>
            <w:vAlign w:val="center"/>
          </w:tcPr>
          <w:p w:rsidR="00680CA6" w:rsidRPr="00B138F3" w:rsidRDefault="00680CA6" w:rsidP="00B46D58">
            <w:pPr>
              <w:widowControl w:val="0"/>
              <w:jc w:val="center"/>
              <w:rPr>
                <w:rFonts w:ascii="GHEA Grapalat" w:hAnsi="GHEA Grapalat"/>
                <w:b/>
                <w:sz w:val="16"/>
                <w:szCs w:val="16"/>
              </w:rPr>
            </w:pPr>
            <w:r w:rsidRPr="000347E2">
              <w:rPr>
                <w:rFonts w:ascii="GHEA Grapalat" w:hAnsi="GHEA Grapalat"/>
                <w:b/>
                <w:sz w:val="16"/>
                <w:szCs w:val="16"/>
              </w:rPr>
              <w:t>Если средства должны быть предоставлены в 2020 году одновременно как неотъемлемая часть соглашения между сторонами.</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469E" w:rsidRDefault="00E7469E">
      <w:r>
        <w:separator/>
      </w:r>
    </w:p>
  </w:endnote>
  <w:endnote w:type="continuationSeparator" w:id="1">
    <w:p w:rsidR="00E7469E" w:rsidRDefault="00E746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87" w:usb1="00000000" w:usb2="00000000" w:usb3="00000000" w:csb0="0000001B"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EndPr>
      <w:rPr>
        <w:rFonts w:ascii="GHEA Grapalat" w:hAnsi="GHEA Grapalat"/>
        <w:sz w:val="24"/>
        <w:szCs w:val="24"/>
      </w:rPr>
    </w:sdtEndPr>
    <w:sdtContent>
      <w:p w:rsidR="00D96ED3" w:rsidRPr="00C861E9" w:rsidRDefault="00873210">
        <w:pPr>
          <w:pStyle w:val="Footer"/>
          <w:jc w:val="center"/>
          <w:rPr>
            <w:rFonts w:ascii="GHEA Grapalat" w:hAnsi="GHEA Grapalat"/>
            <w:sz w:val="24"/>
            <w:szCs w:val="24"/>
          </w:rPr>
        </w:pPr>
        <w:r w:rsidRPr="00C861E9">
          <w:rPr>
            <w:rFonts w:ascii="GHEA Grapalat" w:hAnsi="GHEA Grapalat"/>
            <w:sz w:val="24"/>
            <w:szCs w:val="24"/>
          </w:rPr>
          <w:fldChar w:fldCharType="begin"/>
        </w:r>
        <w:r w:rsidR="00D96ED3"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680CA6">
          <w:rPr>
            <w:rFonts w:ascii="GHEA Grapalat" w:hAnsi="GHEA Grapalat"/>
            <w:noProof/>
            <w:sz w:val="24"/>
            <w:szCs w:val="24"/>
          </w:rPr>
          <w:t>75</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469E" w:rsidRDefault="00E7469E">
      <w:r>
        <w:separator/>
      </w:r>
    </w:p>
  </w:footnote>
  <w:footnote w:type="continuationSeparator" w:id="1">
    <w:p w:rsidR="00E7469E" w:rsidRDefault="00E7469E">
      <w:r>
        <w:continuationSeparator/>
      </w:r>
    </w:p>
  </w:footnote>
  <w:footnote w:id="2">
    <w:p w:rsidR="00D96ED3" w:rsidRPr="00ED3BA4" w:rsidRDefault="00D96ED3" w:rsidP="007A5F50">
      <w:pPr>
        <w:pStyle w:val="FootnoteText"/>
        <w:jc w:val="both"/>
        <w:rPr>
          <w:rFonts w:asciiTheme="minorHAnsi" w:hAnsiTheme="minorHAnsi"/>
          <w:i/>
          <w:lang w:val="hy-AM"/>
        </w:rPr>
      </w:pPr>
    </w:p>
  </w:footnote>
  <w:footnote w:id="3">
    <w:p w:rsidR="00D96ED3" w:rsidRPr="00CD6B60" w:rsidRDefault="00D96ED3"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D96ED3" w:rsidRPr="00CD6B60" w:rsidRDefault="00D96ED3" w:rsidP="00CF3E1E">
      <w:pPr>
        <w:widowControl w:val="0"/>
        <w:tabs>
          <w:tab w:val="left" w:pos="1134"/>
        </w:tabs>
        <w:spacing w:after="160"/>
        <w:ind w:firstLine="142"/>
        <w:jc w:val="both"/>
        <w:rPr>
          <w:rFonts w:ascii="GHEA Grapalat" w:hAnsi="GHEA Grapalat"/>
          <w:i/>
        </w:rPr>
      </w:pPr>
      <w:r w:rsidRPr="00CD6B60">
        <w:rPr>
          <w:rFonts w:ascii="GHEA Grapalat" w:hAnsi="GHEA Grapalat"/>
          <w:i/>
          <w:sz w:val="20"/>
          <w:szCs w:val="20"/>
        </w:rPr>
        <w:t xml:space="preserve">- 2-ой абзац  пункта 3.1 излагается в следующей редакции: "Участник имеет право </w:t>
      </w:r>
    </w:p>
    <w:p w:rsidR="00D96ED3" w:rsidRPr="00CD6B60" w:rsidRDefault="00D96ED3" w:rsidP="00FC69A8">
      <w:pPr>
        <w:pStyle w:val="FootnoteText"/>
        <w:jc w:val="both"/>
        <w:rPr>
          <w:rFonts w:ascii="GHEA Grapalat" w:hAnsi="GHEA Grapalat"/>
          <w:i/>
        </w:rPr>
      </w:pPr>
    </w:p>
  </w:footnote>
  <w:footnote w:id="4">
    <w:p w:rsidR="00D96ED3" w:rsidRDefault="00D96ED3"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D96ED3" w:rsidRDefault="00D96ED3"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D96ED3" w:rsidRPr="009E2596" w:rsidRDefault="00D96ED3"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footnote>
  <w:footnote w:id="5">
    <w:p w:rsidR="00D96ED3" w:rsidRPr="0049623A" w:rsidDel="00932115" w:rsidRDefault="00D96ED3" w:rsidP="00AF1F59">
      <w:pPr>
        <w:pStyle w:val="FootnoteText"/>
        <w:jc w:val="both"/>
        <w:rPr>
          <w:del w:id="0" w:author="Inesa Kocharyan" w:date="2019-10-29T12:18:00Z"/>
        </w:rPr>
      </w:pPr>
      <w:r>
        <w:rPr>
          <w:rStyle w:val="FootnoteReference"/>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6">
    <w:p w:rsidR="00D96ED3" w:rsidRPr="00D3436F" w:rsidRDefault="00D96ED3"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D96ED3" w:rsidRPr="000811C1" w:rsidRDefault="00D96ED3">
      <w:pPr>
        <w:pStyle w:val="FootnoteText"/>
        <w:rPr>
          <w:rFonts w:asciiTheme="minorHAnsi" w:hAnsiTheme="minorHAnsi"/>
        </w:rPr>
      </w:pPr>
    </w:p>
  </w:footnote>
  <w:footnote w:id="7">
    <w:p w:rsidR="00D96ED3" w:rsidRPr="002C2499" w:rsidRDefault="00D96ED3" w:rsidP="00B351F5">
      <w:pPr>
        <w:pStyle w:val="FootnoteText"/>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D96ED3" w:rsidRPr="000811C1" w:rsidRDefault="00D96ED3">
      <w:pPr>
        <w:pStyle w:val="FootnoteText"/>
        <w:rPr>
          <w:rFonts w:asciiTheme="minorHAnsi" w:hAnsiTheme="minorHAnsi"/>
        </w:rPr>
      </w:pPr>
    </w:p>
  </w:footnote>
  <w:footnote w:id="8">
    <w:p w:rsidR="00D96ED3" w:rsidRPr="00FE2AA4" w:rsidRDefault="00D96ED3">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9">
    <w:p w:rsidR="00D96ED3" w:rsidRPr="008842CE" w:rsidRDefault="00D96ED3"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D96ED3" w:rsidRPr="000811C1" w:rsidRDefault="00D96ED3">
      <w:pPr>
        <w:pStyle w:val="FootnoteText"/>
        <w:rPr>
          <w:lang w:val="af-ZA"/>
        </w:rPr>
      </w:pPr>
    </w:p>
  </w:footnote>
  <w:footnote w:id="10">
    <w:p w:rsidR="00D96ED3" w:rsidRPr="0092041F" w:rsidRDefault="00D96ED3" w:rsidP="00C67FAB">
      <w:pPr>
        <w:pStyle w:val="FootnoteText"/>
        <w:jc w:val="both"/>
        <w:rPr>
          <w:rFonts w:ascii="GHEA Grapalat" w:hAnsi="GHEA Grapalat"/>
          <w:i/>
        </w:rPr>
      </w:pPr>
      <w:r w:rsidRPr="00C67FAB">
        <w:rPr>
          <w:rStyle w:val="FootnoteReference"/>
          <w:rFonts w:ascii="GHEA Grapalat" w:hAnsi="GHEA Grapalat"/>
          <w:i/>
        </w:rPr>
        <w:t>12</w:t>
      </w:r>
      <w:r w:rsidRPr="00C67FAB">
        <w:rPr>
          <w:rFonts w:ascii="GHEA Grapalat" w:hAnsi="GHEA Grapalat"/>
          <w:i/>
        </w:rPr>
        <w:t xml:space="preserve"> Если цена закупленного по заявке на закупку товара не превышает 10 млн. драмов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11">
    <w:p w:rsidR="00D96ED3" w:rsidRPr="00511966" w:rsidRDefault="00D96ED3" w:rsidP="00C67FAB">
      <w:pPr>
        <w:pStyle w:val="FootnoteText"/>
        <w:jc w:val="both"/>
        <w:rPr>
          <w:rFonts w:ascii="GHEA Grapalat" w:hAnsi="GHEA Grapalat"/>
          <w:i/>
        </w:rPr>
      </w:pPr>
      <w:r w:rsidRPr="00C67FAB">
        <w:rPr>
          <w:rStyle w:val="FootnoteReference"/>
          <w:rFonts w:ascii="GHEA Grapalat" w:hAnsi="GHEA Grapalat"/>
          <w:i/>
        </w:rPr>
        <w:t>13</w:t>
      </w:r>
      <w:r w:rsidRPr="00C67FAB">
        <w:rPr>
          <w:rFonts w:ascii="GHEA Grapalat" w:hAnsi="GHEA Grapalat"/>
          <w:i/>
        </w:rPr>
        <w:t xml:space="preserve"> Если цена закупленного по заявке на закупку товара 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2">
    <w:p w:rsidR="00D96ED3" w:rsidRPr="008E4439" w:rsidRDefault="00D96ED3"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D96ED3" w:rsidRPr="000811C1" w:rsidRDefault="00D96ED3" w:rsidP="0027573B">
      <w:pPr>
        <w:pStyle w:val="FootnoteText"/>
        <w:rPr>
          <w:rFonts w:ascii="Sylfaen" w:hAnsi="Sylfaen"/>
          <w:sz w:val="18"/>
          <w:szCs w:val="18"/>
        </w:rPr>
      </w:pPr>
    </w:p>
  </w:footnote>
  <w:footnote w:id="13">
    <w:p w:rsidR="00D96ED3" w:rsidRPr="00A31673" w:rsidRDefault="00D96ED3">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rsidR="00D96ED3" w:rsidRPr="00DE7706" w:rsidRDefault="00D96ED3">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rsidR="00D96ED3" w:rsidRDefault="00D96ED3"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D96ED3" w:rsidRDefault="00D96ED3" w:rsidP="006B3E56">
      <w:pPr>
        <w:pStyle w:val="FootnoteText"/>
        <w:rPr>
          <w:rFonts w:asciiTheme="minorHAnsi" w:hAnsiTheme="minorHAnsi"/>
          <w:lang w:val="af-ZA"/>
        </w:rPr>
      </w:pPr>
    </w:p>
  </w:footnote>
  <w:footnote w:id="16">
    <w:p w:rsidR="00D96ED3" w:rsidRPr="00A25D1B" w:rsidRDefault="00D96ED3"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7">
    <w:p w:rsidR="00D96ED3" w:rsidRPr="00DC619D" w:rsidRDefault="00D96ED3"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8">
    <w:p w:rsidR="00D96ED3" w:rsidRPr="00D3436F" w:rsidRDefault="00D96ED3"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D96ED3" w:rsidRPr="00D3436F" w:rsidRDefault="00D96ED3">
      <w:pPr>
        <w:pStyle w:val="FootnoteText"/>
        <w:rPr>
          <w:lang w:val="es-ES"/>
        </w:rPr>
      </w:pPr>
    </w:p>
  </w:footnote>
  <w:footnote w:id="19">
    <w:p w:rsidR="00D96ED3" w:rsidRPr="00217344" w:rsidRDefault="00D96ED3">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rsidR="00D96ED3" w:rsidRPr="008842CE" w:rsidRDefault="00D96ED3"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D96ED3" w:rsidRPr="008842CE" w:rsidRDefault="00D96ED3" w:rsidP="003D2FE2">
      <w:pPr>
        <w:pStyle w:val="FootnoteText"/>
        <w:jc w:val="both"/>
        <w:rPr>
          <w:rFonts w:ascii="GHEA Grapalat" w:hAnsi="GHEA Grapalat"/>
        </w:rPr>
      </w:pPr>
    </w:p>
  </w:footnote>
  <w:footnote w:id="21">
    <w:p w:rsidR="00D96ED3" w:rsidRPr="008842CE" w:rsidRDefault="00D96ED3" w:rsidP="003D2FE2">
      <w:pPr>
        <w:pStyle w:val="FootnoteText"/>
        <w:jc w:val="both"/>
      </w:pPr>
    </w:p>
  </w:footnote>
  <w:footnote w:id="22">
    <w:p w:rsidR="00D96ED3" w:rsidRPr="00217344" w:rsidRDefault="00D96ED3"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rsidR="00D96ED3" w:rsidRPr="008842CE" w:rsidRDefault="00D96ED3"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D96ED3" w:rsidRPr="008842CE" w:rsidRDefault="00D96ED3" w:rsidP="000A214C">
      <w:pPr>
        <w:pStyle w:val="FootnoteText"/>
        <w:jc w:val="both"/>
        <w:rPr>
          <w:rFonts w:ascii="GHEA Grapalat" w:hAnsi="GHEA Grapalat"/>
        </w:rPr>
      </w:pPr>
    </w:p>
  </w:footnote>
  <w:footnote w:id="24">
    <w:p w:rsidR="00D96ED3" w:rsidRPr="008842CE" w:rsidRDefault="00D96ED3" w:rsidP="000A214C">
      <w:pPr>
        <w:pStyle w:val="FootnoteText"/>
        <w:jc w:val="both"/>
      </w:pPr>
    </w:p>
  </w:footnote>
  <w:footnote w:id="25">
    <w:p w:rsidR="00D96ED3" w:rsidRPr="008842CE" w:rsidRDefault="00D96ED3"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6">
    <w:p w:rsidR="00D96ED3" w:rsidRPr="00D3436F" w:rsidRDefault="00D96ED3"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7">
    <w:p w:rsidR="00D96ED3" w:rsidRPr="008842CE" w:rsidRDefault="00D96ED3" w:rsidP="005E52ED">
      <w:pPr>
        <w:pStyle w:val="FootnoteText"/>
        <w:widowControl w:val="0"/>
        <w:jc w:val="both"/>
        <w:rPr>
          <w:rFonts w:ascii="GHEA Grapalat" w:hAnsi="GHEA Grapalat"/>
          <w:lang w:val="hy-AM"/>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D96ED3" w:rsidRPr="00D3436F" w:rsidRDefault="00D96ED3">
      <w:pPr>
        <w:pStyle w:val="FootnoteText"/>
        <w:rPr>
          <w:lang w:val="hy-AM"/>
        </w:rPr>
      </w:pPr>
    </w:p>
  </w:footnote>
  <w:footnote w:id="28">
    <w:p w:rsidR="00D96ED3" w:rsidRPr="008842CE" w:rsidRDefault="00D96ED3"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D96ED3" w:rsidRPr="00E85250" w:rsidRDefault="00D96ED3" w:rsidP="00D90640">
      <w:pPr>
        <w:widowControl w:val="0"/>
        <w:spacing w:after="160" w:line="360" w:lineRule="auto"/>
        <w:ind w:firstLine="709"/>
        <w:jc w:val="both"/>
        <w:rPr>
          <w:rFonts w:ascii="GHEA Grapalat" w:hAnsi="GHEA Grapalat"/>
          <w:lang w:val="hy-AM"/>
        </w:rPr>
      </w:pPr>
    </w:p>
    <w:p w:rsidR="00D96ED3" w:rsidRPr="00D3436F" w:rsidRDefault="00D96ED3">
      <w:pPr>
        <w:pStyle w:val="FootnoteText"/>
        <w:rPr>
          <w:lang w:val="hy-AM"/>
        </w:rPr>
      </w:pPr>
    </w:p>
  </w:footnote>
  <w:footnote w:id="29">
    <w:p w:rsidR="00D96ED3" w:rsidRPr="00402BC3" w:rsidRDefault="00D96ED3"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D96ED3" w:rsidRPr="00552088" w:rsidRDefault="00D96ED3"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D96ED3" w:rsidRPr="00D3436F" w:rsidRDefault="00D96ED3">
      <w:pPr>
        <w:pStyle w:val="FootnoteText"/>
        <w:rPr>
          <w:lang w:val="hy-AM"/>
        </w:rPr>
      </w:pPr>
    </w:p>
  </w:footnote>
  <w:footnote w:id="30">
    <w:p w:rsidR="00D96ED3" w:rsidRPr="008842CE" w:rsidRDefault="00D96ED3"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D96ED3" w:rsidRPr="00D3436F" w:rsidRDefault="00D96ED3">
      <w:pPr>
        <w:pStyle w:val="FootnoteText"/>
        <w:rPr>
          <w:lang w:val="hy-AM"/>
        </w:rPr>
      </w:pPr>
    </w:p>
  </w:footnote>
  <w:footnote w:id="31">
    <w:p w:rsidR="00D96ED3" w:rsidRPr="00D3436F" w:rsidRDefault="00D96ED3"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2">
    <w:p w:rsidR="00D96ED3" w:rsidRPr="008842CE" w:rsidRDefault="00D96ED3"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96ED3" w:rsidRPr="00D3436F" w:rsidRDefault="00D96ED3">
      <w:pPr>
        <w:pStyle w:val="FootnoteText"/>
        <w:rPr>
          <w:lang w:val="hy-AM"/>
        </w:rPr>
      </w:pPr>
    </w:p>
  </w:footnote>
  <w:footnote w:id="33">
    <w:p w:rsidR="00D96ED3" w:rsidRPr="008842CE" w:rsidRDefault="00D96ED3" w:rsidP="00413390">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D96ED3" w:rsidRPr="008842CE" w:rsidRDefault="00D96ED3"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D96ED3" w:rsidRPr="00D3436F" w:rsidRDefault="00D96ED3">
      <w:pPr>
        <w:pStyle w:val="FootnoteText"/>
        <w:rPr>
          <w:lang w:val="hy-AM"/>
        </w:rPr>
      </w:pPr>
    </w:p>
  </w:footnote>
  <w:footnote w:id="34">
    <w:p w:rsidR="00D96ED3" w:rsidRPr="00E861BF" w:rsidRDefault="00D96ED3"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35">
    <w:p w:rsidR="00D96ED3" w:rsidRDefault="00D96ED3" w:rsidP="00B64ECA">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D96ED3" w:rsidRPr="00E861BF" w:rsidRDefault="00D96ED3"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36">
    <w:p w:rsidR="00D96ED3" w:rsidRPr="00E861BF" w:rsidRDefault="00D96ED3"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37">
    <w:p w:rsidR="00D96ED3" w:rsidRPr="008842CE" w:rsidRDefault="00D96ED3"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8">
    <w:p w:rsidR="00D96ED3" w:rsidRPr="008842CE" w:rsidRDefault="00D96ED3"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4EA7"/>
    <w:rsid w:val="00025353"/>
    <w:rsid w:val="00025A85"/>
    <w:rsid w:val="00026351"/>
    <w:rsid w:val="00027166"/>
    <w:rsid w:val="000275BF"/>
    <w:rsid w:val="00030D40"/>
    <w:rsid w:val="000312D9"/>
    <w:rsid w:val="000313A6"/>
    <w:rsid w:val="000316DF"/>
    <w:rsid w:val="00032D7E"/>
    <w:rsid w:val="000330A3"/>
    <w:rsid w:val="00033946"/>
    <w:rsid w:val="00033B20"/>
    <w:rsid w:val="000347E2"/>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4690"/>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3F99"/>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F63"/>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5CB9"/>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A2F"/>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69BC"/>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0CA6"/>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0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210"/>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67DA7"/>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0529"/>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3E1E"/>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1AB5"/>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6ED3"/>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3705A"/>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69E"/>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3C7"/>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6E9D"/>
    <w:rsid w:val="00F775CA"/>
    <w:rsid w:val="00F80761"/>
    <w:rsid w:val="00F825AC"/>
    <w:rsid w:val="00F82623"/>
    <w:rsid w:val="00F83409"/>
    <w:rsid w:val="00F8356E"/>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2B168-5287-43D9-BDAD-2C44DB4A0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1427</TotalTime>
  <Pages>1</Pages>
  <Words>18682</Words>
  <Characters>106490</Characters>
  <Application>Microsoft Office Word</Application>
  <DocSecurity>0</DocSecurity>
  <Lines>887</Lines>
  <Paragraphs>249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124923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GORTSQ</cp:lastModifiedBy>
  <cp:revision>692</cp:revision>
  <cp:lastPrinted>2018-02-16T07:12:00Z</cp:lastPrinted>
  <dcterms:created xsi:type="dcterms:W3CDTF">2019-10-28T07:04:00Z</dcterms:created>
  <dcterms:modified xsi:type="dcterms:W3CDTF">2019-12-27T07:47:00Z</dcterms:modified>
</cp:coreProperties>
</file>